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E6DC2" w14:textId="77777777" w:rsidR="008B28EF" w:rsidRDefault="008B28EF" w:rsidP="008B28EF">
      <w:pPr>
        <w:autoSpaceDE w:val="0"/>
        <w:autoSpaceDN w:val="0"/>
        <w:adjustRightInd w:val="0"/>
        <w:spacing w:line="276" w:lineRule="auto"/>
        <w:jc w:val="center"/>
        <w:rPr>
          <w:rFonts w:ascii="Trebuchet MS" w:eastAsia="Calibri" w:hAnsi="Trebuchet MS" w:cs="Trebuchet MS"/>
          <w:b/>
          <w:bCs/>
        </w:rPr>
      </w:pPr>
      <w:r>
        <w:rPr>
          <w:rFonts w:ascii="Trebuchet MS" w:eastAsia="Calibri" w:hAnsi="Trebuchet MS" w:cs="Trebuchet MS"/>
          <w:b/>
          <w:bCs/>
        </w:rPr>
        <w:t xml:space="preserve">FIȘA MĂSURII M05 </w:t>
      </w:r>
    </w:p>
    <w:p w14:paraId="35E5688B" w14:textId="77777777" w:rsidR="008B28EF" w:rsidRDefault="008B28EF" w:rsidP="008B28EF">
      <w:pPr>
        <w:autoSpaceDE w:val="0"/>
        <w:autoSpaceDN w:val="0"/>
        <w:adjustRightInd w:val="0"/>
        <w:spacing w:line="276" w:lineRule="auto"/>
        <w:jc w:val="both"/>
        <w:rPr>
          <w:rFonts w:ascii="Trebuchet MS" w:eastAsia="Calibri" w:hAnsi="Trebuchet MS" w:cs="Trebuchet MS"/>
          <w:b/>
          <w:bCs/>
        </w:rPr>
      </w:pPr>
    </w:p>
    <w:p w14:paraId="3CE877C3" w14:textId="77777777" w:rsidR="008B28EF" w:rsidRDefault="008B28EF" w:rsidP="008B28EF">
      <w:pPr>
        <w:shd w:val="clear" w:color="auto" w:fill="A6A6A6"/>
        <w:autoSpaceDE w:val="0"/>
        <w:autoSpaceDN w:val="0"/>
        <w:adjustRightInd w:val="0"/>
        <w:spacing w:line="276" w:lineRule="auto"/>
        <w:jc w:val="both"/>
        <w:rPr>
          <w:rFonts w:ascii="Trebuchet MS" w:eastAsia="Calibri" w:hAnsi="Trebuchet MS" w:cs="Trebuchet MS"/>
          <w:bCs/>
        </w:rPr>
      </w:pPr>
      <w:r>
        <w:rPr>
          <w:rFonts w:ascii="Trebuchet MS" w:eastAsia="Calibri" w:hAnsi="Trebuchet MS" w:cs="Trebuchet MS"/>
          <w:b/>
          <w:bCs/>
        </w:rPr>
        <w:t xml:space="preserve">Denumirea măsurii: </w:t>
      </w:r>
      <w:proofErr w:type="spellStart"/>
      <w:r>
        <w:rPr>
          <w:rFonts w:ascii="Trebuchet MS" w:eastAsia="Calibri" w:hAnsi="Trebuchet MS" w:cs="Trebuchet MS"/>
        </w:rPr>
        <w:t>Investitii</w:t>
      </w:r>
      <w:proofErr w:type="spellEnd"/>
      <w:r>
        <w:rPr>
          <w:rFonts w:ascii="Trebuchet MS" w:eastAsia="Calibri" w:hAnsi="Trebuchet MS" w:cs="Trebuchet MS"/>
        </w:rPr>
        <w:t xml:space="preserve"> pentru dezvoltarea sectorului non-agricol în teritoriul GAL „Codrii Pașcanilor”</w:t>
      </w:r>
    </w:p>
    <w:p w14:paraId="3D473BEC" w14:textId="77777777" w:rsidR="008B28EF" w:rsidRDefault="008B28EF" w:rsidP="008B28EF">
      <w:pPr>
        <w:shd w:val="clear" w:color="auto" w:fill="A6A6A6"/>
        <w:autoSpaceDE w:val="0"/>
        <w:autoSpaceDN w:val="0"/>
        <w:adjustRightInd w:val="0"/>
        <w:spacing w:line="276" w:lineRule="auto"/>
        <w:jc w:val="both"/>
        <w:rPr>
          <w:rFonts w:ascii="Trebuchet MS" w:eastAsia="Calibri" w:hAnsi="Trebuchet MS" w:cs="Trebuchet MS"/>
        </w:rPr>
      </w:pPr>
      <w:r>
        <w:rPr>
          <w:rFonts w:ascii="Trebuchet MS" w:eastAsia="Calibri" w:hAnsi="Trebuchet MS" w:cs="Trebuchet MS"/>
          <w:b/>
          <w:bCs/>
        </w:rPr>
        <w:t xml:space="preserve">CODUL Măsurii: </w:t>
      </w:r>
      <w:r>
        <w:rPr>
          <w:rFonts w:ascii="Trebuchet MS" w:eastAsia="Calibri" w:hAnsi="Trebuchet MS" w:cs="Trebuchet MS"/>
          <w:bCs/>
        </w:rPr>
        <w:t>M05/6A</w:t>
      </w:r>
    </w:p>
    <w:p w14:paraId="70D29C88" w14:textId="77777777" w:rsidR="008B28EF" w:rsidRDefault="008B28EF" w:rsidP="008B28EF">
      <w:pPr>
        <w:autoSpaceDE w:val="0"/>
        <w:autoSpaceDN w:val="0"/>
        <w:adjustRightInd w:val="0"/>
        <w:spacing w:line="276" w:lineRule="auto"/>
        <w:jc w:val="both"/>
        <w:rPr>
          <w:rFonts w:ascii="Trebuchet MS" w:eastAsia="Calibri" w:hAnsi="Trebuchet MS" w:cs="Trebuchet MS"/>
        </w:rPr>
      </w:pPr>
      <w:r>
        <w:rPr>
          <w:rFonts w:ascii="Trebuchet MS" w:eastAsia="Calibri" w:hAnsi="Trebuchet MS" w:cs="Trebuchet MS"/>
          <w:b/>
          <w:bCs/>
        </w:rPr>
        <w:t>Tipul măsurii:</w:t>
      </w:r>
      <w:r>
        <w:rPr>
          <w:rFonts w:ascii="Trebuchet MS" w:eastAsia="Calibri" w:hAnsi="Trebuchet MS" w:cs="Trebuchet MS"/>
          <w:b/>
          <w:bCs/>
        </w:rPr>
        <w:tab/>
      </w:r>
      <w:r>
        <w:rPr>
          <w:rFonts w:ascii="Trebuchet MS" w:eastAsia="Calibri" w:hAnsi="Trebuchet MS" w:cs="Trebuchet MS"/>
          <w:b/>
          <w:bCs/>
        </w:rPr>
        <w:tab/>
        <w:t>x INVESTIȚII</w:t>
      </w:r>
    </w:p>
    <w:p w14:paraId="5ACBF867" w14:textId="77777777" w:rsidR="008B28EF" w:rsidRDefault="008B28EF" w:rsidP="008B28EF">
      <w:pPr>
        <w:autoSpaceDE w:val="0"/>
        <w:autoSpaceDN w:val="0"/>
        <w:adjustRightInd w:val="0"/>
        <w:spacing w:line="276" w:lineRule="auto"/>
        <w:ind w:left="1440" w:firstLine="720"/>
        <w:jc w:val="both"/>
        <w:rPr>
          <w:rFonts w:ascii="Trebuchet MS" w:eastAsia="Calibri" w:hAnsi="Trebuchet MS" w:cs="Trebuchet MS"/>
        </w:rPr>
      </w:pPr>
      <w:r>
        <w:rPr>
          <w:rFonts w:ascii="Trebuchet MS" w:eastAsia="Calibri" w:hAnsi="Trebuchet MS" w:cs="Trebuchet MS"/>
        </w:rPr>
        <w:t>□ SERVICII</w:t>
      </w:r>
    </w:p>
    <w:p w14:paraId="5E056FF1" w14:textId="77777777" w:rsidR="008B28EF" w:rsidRDefault="008B28EF" w:rsidP="008B28EF">
      <w:pPr>
        <w:autoSpaceDE w:val="0"/>
        <w:autoSpaceDN w:val="0"/>
        <w:adjustRightInd w:val="0"/>
        <w:spacing w:line="276" w:lineRule="auto"/>
        <w:ind w:left="1440" w:firstLine="720"/>
        <w:jc w:val="both"/>
        <w:rPr>
          <w:rFonts w:ascii="Trebuchet MS" w:eastAsia="Calibri" w:hAnsi="Trebuchet MS" w:cs="Trebuchet MS"/>
          <w:bCs/>
        </w:rPr>
      </w:pPr>
      <w:r>
        <w:rPr>
          <w:rFonts w:ascii="Trebuchet MS" w:eastAsia="Calibri" w:hAnsi="Trebuchet MS" w:cs="Trebuchet MS"/>
        </w:rPr>
        <w:t>□</w:t>
      </w:r>
      <w:r>
        <w:rPr>
          <w:rFonts w:ascii="Trebuchet MS" w:eastAsia="Calibri" w:hAnsi="Trebuchet MS" w:cs="Trebuchet MS"/>
          <w:bCs/>
        </w:rPr>
        <w:t xml:space="preserve"> SPRIJIN FORFETAR</w:t>
      </w:r>
    </w:p>
    <w:p w14:paraId="11A4594E" w14:textId="77777777" w:rsidR="008B28EF" w:rsidRDefault="008B28EF" w:rsidP="008B28EF">
      <w:pPr>
        <w:shd w:val="clear" w:color="auto" w:fill="A6A6A6"/>
        <w:autoSpaceDE w:val="0"/>
        <w:autoSpaceDN w:val="0"/>
        <w:adjustRightInd w:val="0"/>
        <w:spacing w:line="276" w:lineRule="auto"/>
        <w:jc w:val="both"/>
        <w:rPr>
          <w:rFonts w:ascii="Trebuchet MS" w:hAnsi="Trebuchet MS" w:cs="Trebuchet MS"/>
          <w:b/>
        </w:rPr>
      </w:pPr>
      <w:r>
        <w:rPr>
          <w:rFonts w:ascii="Trebuchet MS" w:hAnsi="Trebuchet MS" w:cs="Trebuchet MS"/>
          <w:b/>
        </w:rPr>
        <w:t xml:space="preserve">1. </w:t>
      </w:r>
      <w:r>
        <w:rPr>
          <w:rFonts w:ascii="Trebuchet MS" w:hAnsi="Trebuchet MS" w:cs="Trebuchet MS"/>
          <w:b/>
          <w:bCs/>
        </w:rPr>
        <w:t>Descrierea generală a măsurii, inclusiv a logicii de intervenție a acesteia și a contribuției la prioritățile strategiei, la domeniile de intervenție, la obiectivele transversale și a complementarității cu alte măsuri din SDL</w:t>
      </w:r>
    </w:p>
    <w:p w14:paraId="6902B643" w14:textId="77777777" w:rsidR="008B28EF" w:rsidRDefault="008B28EF" w:rsidP="008B28EF">
      <w:pPr>
        <w:autoSpaceDE w:val="0"/>
        <w:autoSpaceDN w:val="0"/>
        <w:adjustRightInd w:val="0"/>
        <w:spacing w:line="276" w:lineRule="auto"/>
        <w:jc w:val="both"/>
        <w:rPr>
          <w:rFonts w:ascii="Trebuchet MS" w:eastAsia="Calibri" w:hAnsi="Trebuchet MS" w:cs="Trebuchet MS"/>
        </w:rPr>
      </w:pPr>
      <w:r>
        <w:rPr>
          <w:rFonts w:ascii="Trebuchet MS" w:eastAsia="Calibri" w:hAnsi="Trebuchet MS" w:cs="Trebuchet MS"/>
        </w:rPr>
        <w:tab/>
        <w:t xml:space="preserve">Conform analizei SWOT sunt identificate în cadrul teritoriului GAL „Codrii Pașcanilor” </w:t>
      </w:r>
      <w:proofErr w:type="spellStart"/>
      <w:r>
        <w:rPr>
          <w:rFonts w:ascii="Trebuchet MS" w:eastAsia="Calibri" w:hAnsi="Trebuchet MS" w:cs="Trebuchet MS"/>
        </w:rPr>
        <w:t>urmatoarele</w:t>
      </w:r>
      <w:proofErr w:type="spellEnd"/>
      <w:r>
        <w:rPr>
          <w:rFonts w:ascii="Trebuchet MS" w:eastAsia="Calibri" w:hAnsi="Trebuchet MS" w:cs="Trebuchet MS"/>
        </w:rPr>
        <w:t xml:space="preserve"> puncte slabe:</w:t>
      </w:r>
    </w:p>
    <w:p w14:paraId="281719A2" w14:textId="77777777" w:rsidR="008B28EF" w:rsidRDefault="008B28EF" w:rsidP="008B28EF">
      <w:pPr>
        <w:numPr>
          <w:ilvl w:val="0"/>
          <w:numId w:val="15"/>
        </w:numPr>
        <w:autoSpaceDE w:val="0"/>
        <w:autoSpaceDN w:val="0"/>
        <w:adjustRightInd w:val="0"/>
        <w:spacing w:after="0" w:line="276" w:lineRule="auto"/>
        <w:jc w:val="both"/>
        <w:rPr>
          <w:rFonts w:ascii="Trebuchet MS" w:eastAsia="Calibri" w:hAnsi="Trebuchet MS" w:cs="Trebuchet MS"/>
        </w:rPr>
      </w:pPr>
      <w:r>
        <w:rPr>
          <w:rFonts w:ascii="Trebuchet MS" w:eastAsia="Calibri" w:hAnsi="Trebuchet MS" w:cs="Trebuchet MS"/>
          <w:noProof/>
        </w:rPr>
        <w:t>slaba dezvoltare a activităților non-agricole și locurilor de muncă generează dependența populației rurale de agricultura de subzistență;</w:t>
      </w:r>
    </w:p>
    <w:p w14:paraId="193F27E8" w14:textId="77777777" w:rsidR="008B28EF" w:rsidRDefault="008B28EF" w:rsidP="008B28EF">
      <w:pPr>
        <w:numPr>
          <w:ilvl w:val="0"/>
          <w:numId w:val="15"/>
        </w:numPr>
        <w:autoSpaceDE w:val="0"/>
        <w:autoSpaceDN w:val="0"/>
        <w:adjustRightInd w:val="0"/>
        <w:spacing w:after="0" w:line="276" w:lineRule="auto"/>
        <w:jc w:val="both"/>
        <w:rPr>
          <w:rFonts w:ascii="Trebuchet MS" w:eastAsia="Calibri" w:hAnsi="Trebuchet MS" w:cs="Trebuchet MS"/>
        </w:rPr>
      </w:pPr>
      <w:r>
        <w:rPr>
          <w:rFonts w:ascii="Trebuchet MS" w:eastAsia="Calibri" w:hAnsi="Trebuchet MS" w:cs="Trebuchet MS"/>
        </w:rPr>
        <w:t xml:space="preserve">calitatea </w:t>
      </w:r>
      <w:proofErr w:type="spellStart"/>
      <w:r>
        <w:rPr>
          <w:rFonts w:ascii="Trebuchet MS" w:eastAsia="Calibri" w:hAnsi="Trebuchet MS" w:cs="Trebuchet MS"/>
        </w:rPr>
        <w:t>şi</w:t>
      </w:r>
      <w:proofErr w:type="spellEnd"/>
      <w:r>
        <w:rPr>
          <w:rFonts w:ascii="Trebuchet MS" w:eastAsia="Calibri" w:hAnsi="Trebuchet MS" w:cs="Trebuchet MS"/>
        </w:rPr>
        <w:t xml:space="preserve"> cantitatea </w:t>
      </w:r>
      <w:proofErr w:type="spellStart"/>
      <w:r>
        <w:rPr>
          <w:rFonts w:ascii="Trebuchet MS" w:eastAsia="Calibri" w:hAnsi="Trebuchet MS" w:cs="Trebuchet MS"/>
        </w:rPr>
        <w:t>insuficientã</w:t>
      </w:r>
      <w:proofErr w:type="spellEnd"/>
      <w:r>
        <w:rPr>
          <w:rFonts w:ascii="Trebuchet MS" w:eastAsia="Calibri" w:hAnsi="Trebuchet MS" w:cs="Trebuchet MS"/>
        </w:rPr>
        <w:t xml:space="preserve"> a infrastructurii turistice și a serviciilor turistice rurale;</w:t>
      </w:r>
    </w:p>
    <w:p w14:paraId="26EAB0C5" w14:textId="77777777" w:rsidR="008B28EF" w:rsidRDefault="008B28EF" w:rsidP="008B28EF">
      <w:pPr>
        <w:numPr>
          <w:ilvl w:val="0"/>
          <w:numId w:val="15"/>
        </w:numPr>
        <w:autoSpaceDE w:val="0"/>
        <w:autoSpaceDN w:val="0"/>
        <w:adjustRightInd w:val="0"/>
        <w:spacing w:after="0" w:line="276" w:lineRule="auto"/>
        <w:jc w:val="both"/>
        <w:rPr>
          <w:rFonts w:ascii="Trebuchet MS" w:eastAsia="Calibri" w:hAnsi="Trebuchet MS" w:cs="Trebuchet MS"/>
        </w:rPr>
      </w:pPr>
      <w:r>
        <w:rPr>
          <w:rFonts w:ascii="Trebuchet MS" w:eastAsia="Calibri" w:hAnsi="Trebuchet MS" w:cs="Trebuchet MS"/>
        </w:rPr>
        <w:t xml:space="preserve">acces scăzut la resurse financiare pentru micii antreprenori </w:t>
      </w:r>
      <w:proofErr w:type="spellStart"/>
      <w:r>
        <w:rPr>
          <w:rFonts w:ascii="Trebuchet MS" w:eastAsia="Calibri" w:hAnsi="Trebuchet MS" w:cs="Trebuchet MS"/>
        </w:rPr>
        <w:t>şi</w:t>
      </w:r>
      <w:proofErr w:type="spellEnd"/>
      <w:r>
        <w:rPr>
          <w:rFonts w:ascii="Trebuchet MS" w:eastAsia="Calibri" w:hAnsi="Trebuchet MS" w:cs="Trebuchet MS"/>
        </w:rPr>
        <w:t xml:space="preserve"> a noilor </w:t>
      </w:r>
      <w:proofErr w:type="spellStart"/>
      <w:r>
        <w:rPr>
          <w:rFonts w:ascii="Trebuchet MS" w:eastAsia="Calibri" w:hAnsi="Trebuchet MS" w:cs="Trebuchet MS"/>
        </w:rPr>
        <w:t>iniţiative</w:t>
      </w:r>
      <w:proofErr w:type="spellEnd"/>
      <w:r>
        <w:rPr>
          <w:rFonts w:ascii="Trebuchet MS" w:eastAsia="Calibri" w:hAnsi="Trebuchet MS" w:cs="Trebuchet MS"/>
        </w:rPr>
        <w:t xml:space="preserve"> de afaceri în mediul rural;</w:t>
      </w:r>
    </w:p>
    <w:p w14:paraId="148C45F8" w14:textId="77777777" w:rsidR="008B28EF" w:rsidRDefault="008B28EF" w:rsidP="008B28EF">
      <w:pPr>
        <w:numPr>
          <w:ilvl w:val="0"/>
          <w:numId w:val="15"/>
        </w:numPr>
        <w:autoSpaceDE w:val="0"/>
        <w:autoSpaceDN w:val="0"/>
        <w:adjustRightInd w:val="0"/>
        <w:spacing w:after="0" w:line="276" w:lineRule="auto"/>
        <w:jc w:val="both"/>
        <w:rPr>
          <w:rFonts w:ascii="Trebuchet MS" w:eastAsia="Calibri" w:hAnsi="Trebuchet MS" w:cs="Trebuchet MS"/>
        </w:rPr>
      </w:pPr>
      <w:r>
        <w:rPr>
          <w:rFonts w:ascii="Trebuchet MS" w:eastAsia="Calibri" w:hAnsi="Trebuchet MS" w:cs="Trebuchet MS"/>
        </w:rPr>
        <w:t xml:space="preserve">decalajul </w:t>
      </w:r>
      <w:proofErr w:type="spellStart"/>
      <w:r>
        <w:rPr>
          <w:rFonts w:ascii="Trebuchet MS" w:eastAsia="Calibri" w:hAnsi="Trebuchet MS" w:cs="Trebuchet MS"/>
        </w:rPr>
        <w:t>faţă</w:t>
      </w:r>
      <w:proofErr w:type="spellEnd"/>
      <w:r>
        <w:rPr>
          <w:rFonts w:ascii="Trebuchet MS" w:eastAsia="Calibri" w:hAnsi="Trebuchet MS" w:cs="Trebuchet MS"/>
        </w:rPr>
        <w:t xml:space="preserve"> de zonele urbane privind infrastructura, serviciile și calitatea </w:t>
      </w:r>
      <w:proofErr w:type="spellStart"/>
      <w:r>
        <w:rPr>
          <w:rFonts w:ascii="Trebuchet MS" w:eastAsia="Calibri" w:hAnsi="Trebuchet MS" w:cs="Trebuchet MS"/>
        </w:rPr>
        <w:t>vieţii</w:t>
      </w:r>
      <w:proofErr w:type="spellEnd"/>
      <w:r>
        <w:rPr>
          <w:rFonts w:ascii="Trebuchet MS" w:eastAsia="Calibri" w:hAnsi="Trebuchet MS" w:cs="Trebuchet MS"/>
        </w:rPr>
        <w:t>;</w:t>
      </w:r>
    </w:p>
    <w:p w14:paraId="6464EABF" w14:textId="77777777" w:rsidR="008B28EF" w:rsidRDefault="008B28EF" w:rsidP="008B28EF">
      <w:pPr>
        <w:numPr>
          <w:ilvl w:val="0"/>
          <w:numId w:val="15"/>
        </w:numPr>
        <w:autoSpaceDE w:val="0"/>
        <w:autoSpaceDN w:val="0"/>
        <w:adjustRightInd w:val="0"/>
        <w:spacing w:after="0" w:line="276" w:lineRule="auto"/>
        <w:jc w:val="both"/>
        <w:rPr>
          <w:rFonts w:ascii="Trebuchet MS" w:eastAsia="Calibri" w:hAnsi="Trebuchet MS" w:cs="Trebuchet MS"/>
        </w:rPr>
      </w:pPr>
      <w:r>
        <w:rPr>
          <w:rFonts w:ascii="Trebuchet MS" w:eastAsia="Calibri" w:hAnsi="Trebuchet MS" w:cs="Trebuchet MS"/>
          <w:noProof/>
        </w:rPr>
        <w:t>posibilități limitate de desfășurare a activităților sportive si recreative în zonă;</w:t>
      </w:r>
    </w:p>
    <w:p w14:paraId="0E8E8F4F" w14:textId="77777777" w:rsidR="008B28EF" w:rsidRDefault="008B28EF" w:rsidP="008B28EF">
      <w:pPr>
        <w:numPr>
          <w:ilvl w:val="0"/>
          <w:numId w:val="15"/>
        </w:numPr>
        <w:autoSpaceDE w:val="0"/>
        <w:autoSpaceDN w:val="0"/>
        <w:adjustRightInd w:val="0"/>
        <w:spacing w:after="0" w:line="276" w:lineRule="auto"/>
        <w:jc w:val="both"/>
        <w:rPr>
          <w:rFonts w:ascii="Trebuchet MS" w:eastAsia="Calibri" w:hAnsi="Trebuchet MS" w:cs="Trebuchet MS"/>
        </w:rPr>
      </w:pPr>
      <w:r>
        <w:rPr>
          <w:rFonts w:ascii="Trebuchet MS" w:eastAsia="Calibri" w:hAnsi="Trebuchet MS" w:cs="Trebuchet MS"/>
          <w:noProof/>
        </w:rPr>
        <w:t>migrația tinerilor.</w:t>
      </w:r>
    </w:p>
    <w:p w14:paraId="0E1C8F16" w14:textId="77777777" w:rsidR="008B28EF" w:rsidRDefault="008B28EF" w:rsidP="008B28EF">
      <w:pPr>
        <w:autoSpaceDE w:val="0"/>
        <w:autoSpaceDN w:val="0"/>
        <w:adjustRightInd w:val="0"/>
        <w:spacing w:line="276" w:lineRule="auto"/>
        <w:ind w:firstLine="720"/>
        <w:jc w:val="both"/>
        <w:rPr>
          <w:rFonts w:ascii="Trebuchet MS" w:eastAsia="Calibri" w:hAnsi="Trebuchet MS" w:cs="Trebuchet MS"/>
        </w:rPr>
      </w:pPr>
      <w:proofErr w:type="spellStart"/>
      <w:r>
        <w:rPr>
          <w:rFonts w:ascii="Trebuchet MS" w:eastAsia="Calibri" w:hAnsi="Trebuchet MS" w:cs="Trebuchet MS"/>
        </w:rPr>
        <w:t>Masura</w:t>
      </w:r>
      <w:proofErr w:type="spellEnd"/>
      <w:r>
        <w:rPr>
          <w:rFonts w:ascii="Trebuchet MS" w:eastAsia="Calibri" w:hAnsi="Trebuchet MS" w:cs="Trebuchet MS"/>
        </w:rPr>
        <w:t xml:space="preserve"> este propusa ca instrument de ameliorare a punctelor slabe identificate prin analiza SWOT, enumerate anterior, prin facilitarea accesului la </w:t>
      </w:r>
      <w:proofErr w:type="spellStart"/>
      <w:r>
        <w:rPr>
          <w:rFonts w:ascii="Trebuchet MS" w:eastAsia="Calibri" w:hAnsi="Trebuchet MS" w:cs="Trebuchet MS"/>
        </w:rPr>
        <w:t>finantare</w:t>
      </w:r>
      <w:proofErr w:type="spellEnd"/>
      <w:r>
        <w:rPr>
          <w:rFonts w:ascii="Trebuchet MS" w:eastAsia="Calibri" w:hAnsi="Trebuchet MS" w:cs="Trebuchet MS"/>
        </w:rPr>
        <w:t xml:space="preserve"> a </w:t>
      </w:r>
      <w:proofErr w:type="spellStart"/>
      <w:r>
        <w:rPr>
          <w:rFonts w:ascii="Trebuchet MS" w:eastAsia="Calibri" w:hAnsi="Trebuchet MS" w:cs="Trebuchet MS"/>
        </w:rPr>
        <w:t>investitiilor</w:t>
      </w:r>
      <w:proofErr w:type="spellEnd"/>
      <w:r>
        <w:rPr>
          <w:rFonts w:ascii="Trebuchet MS" w:eastAsia="Calibri" w:hAnsi="Trebuchet MS" w:cs="Trebuchet MS"/>
        </w:rPr>
        <w:t xml:space="preserve"> ce au ca scop </w:t>
      </w:r>
      <w:proofErr w:type="spellStart"/>
      <w:r>
        <w:rPr>
          <w:rFonts w:ascii="Trebuchet MS" w:eastAsia="Calibri" w:hAnsi="Trebuchet MS" w:cs="Trebuchet MS"/>
        </w:rPr>
        <w:t>infiintarea</w:t>
      </w:r>
      <w:proofErr w:type="spellEnd"/>
      <w:r>
        <w:rPr>
          <w:rFonts w:ascii="Trebuchet MS" w:eastAsia="Calibri" w:hAnsi="Trebuchet MS" w:cs="Trebuchet MS"/>
        </w:rPr>
        <w:t xml:space="preserve"> si dezvoltarea </w:t>
      </w:r>
      <w:proofErr w:type="spellStart"/>
      <w:r>
        <w:rPr>
          <w:rFonts w:ascii="Trebuchet MS" w:eastAsia="Calibri" w:hAnsi="Trebuchet MS" w:cs="Trebuchet MS"/>
        </w:rPr>
        <w:t>activitatilor</w:t>
      </w:r>
      <w:proofErr w:type="spellEnd"/>
      <w:r>
        <w:rPr>
          <w:rFonts w:ascii="Trebuchet MS" w:eastAsia="Calibri" w:hAnsi="Trebuchet MS" w:cs="Trebuchet MS"/>
        </w:rPr>
        <w:t xml:space="preserve"> cu caracter </w:t>
      </w:r>
      <w:proofErr w:type="spellStart"/>
      <w:r>
        <w:rPr>
          <w:rFonts w:ascii="Trebuchet MS" w:eastAsia="Calibri" w:hAnsi="Trebuchet MS" w:cs="Trebuchet MS"/>
        </w:rPr>
        <w:t>nonagricol</w:t>
      </w:r>
      <w:proofErr w:type="spellEnd"/>
      <w:r>
        <w:rPr>
          <w:rFonts w:ascii="Trebuchet MS" w:eastAsia="Calibri" w:hAnsi="Trebuchet MS" w:cs="Trebuchet MS"/>
        </w:rPr>
        <w:t xml:space="preserve"> in teritoriul GAL „Codrii Pașcanilor”. </w:t>
      </w:r>
      <w:proofErr w:type="spellStart"/>
      <w:r>
        <w:rPr>
          <w:rFonts w:ascii="Trebuchet MS" w:eastAsia="Calibri" w:hAnsi="Trebuchet MS" w:cs="Trebuchet MS"/>
        </w:rPr>
        <w:t>Sustinerea</w:t>
      </w:r>
      <w:proofErr w:type="spellEnd"/>
      <w:r>
        <w:rPr>
          <w:rFonts w:ascii="Trebuchet MS" w:eastAsia="Calibri" w:hAnsi="Trebuchet MS" w:cs="Trebuchet MS"/>
        </w:rPr>
        <w:t xml:space="preserve"> financiara a acestor </w:t>
      </w:r>
      <w:proofErr w:type="spellStart"/>
      <w:r>
        <w:rPr>
          <w:rFonts w:ascii="Trebuchet MS" w:eastAsia="Calibri" w:hAnsi="Trebuchet MS" w:cs="Trebuchet MS"/>
        </w:rPr>
        <w:t>activitati</w:t>
      </w:r>
      <w:proofErr w:type="spellEnd"/>
      <w:r>
        <w:rPr>
          <w:rFonts w:ascii="Trebuchet MS" w:eastAsia="Calibri" w:hAnsi="Trebuchet MS" w:cs="Trebuchet MS"/>
        </w:rPr>
        <w:t xml:space="preserve"> </w:t>
      </w:r>
      <w:proofErr w:type="spellStart"/>
      <w:r>
        <w:rPr>
          <w:rFonts w:ascii="Trebuchet MS" w:eastAsia="Calibri" w:hAnsi="Trebuchet MS" w:cs="Trebuchet MS"/>
        </w:rPr>
        <w:t>urmareste</w:t>
      </w:r>
      <w:proofErr w:type="spellEnd"/>
      <w:r>
        <w:rPr>
          <w:rFonts w:ascii="Trebuchet MS" w:eastAsia="Calibri" w:hAnsi="Trebuchet MS" w:cs="Trebuchet MS"/>
        </w:rPr>
        <w:t xml:space="preserve"> dezvoltarea sectorului economic </w:t>
      </w:r>
      <w:proofErr w:type="spellStart"/>
      <w:r>
        <w:rPr>
          <w:rFonts w:ascii="Trebuchet MS" w:eastAsia="Calibri" w:hAnsi="Trebuchet MS" w:cs="Trebuchet MS"/>
        </w:rPr>
        <w:t>nonagricol</w:t>
      </w:r>
      <w:proofErr w:type="spellEnd"/>
      <w:r>
        <w:rPr>
          <w:rFonts w:ascii="Trebuchet MS" w:eastAsia="Calibri" w:hAnsi="Trebuchet MS" w:cs="Trebuchet MS"/>
        </w:rPr>
        <w:t xml:space="preserve">, a infrastructurii si serviciilor turistice, recreative si nu numai, respectiv reducerea decalajului privind serviciile si calitatea </w:t>
      </w:r>
      <w:proofErr w:type="spellStart"/>
      <w:r>
        <w:rPr>
          <w:rFonts w:ascii="Trebuchet MS" w:eastAsia="Calibri" w:hAnsi="Trebuchet MS" w:cs="Trebuchet MS"/>
        </w:rPr>
        <w:t>vietii</w:t>
      </w:r>
      <w:proofErr w:type="spellEnd"/>
      <w:r>
        <w:rPr>
          <w:rFonts w:ascii="Trebuchet MS" w:eastAsia="Calibri" w:hAnsi="Trebuchet MS" w:cs="Trebuchet MS"/>
        </w:rPr>
        <w:t xml:space="preserve"> in raport cu zonele urbane. De asemenea, se </w:t>
      </w:r>
      <w:proofErr w:type="spellStart"/>
      <w:r>
        <w:rPr>
          <w:rFonts w:ascii="Trebuchet MS" w:eastAsia="Calibri" w:hAnsi="Trebuchet MS" w:cs="Trebuchet MS"/>
        </w:rPr>
        <w:t>urmareste</w:t>
      </w:r>
      <w:proofErr w:type="spellEnd"/>
      <w:r>
        <w:rPr>
          <w:rFonts w:ascii="Trebuchet MS" w:eastAsia="Calibri" w:hAnsi="Trebuchet MS" w:cs="Trebuchet MS"/>
        </w:rPr>
        <w:t xml:space="preserve"> ca prin </w:t>
      </w:r>
      <w:proofErr w:type="spellStart"/>
      <w:r>
        <w:rPr>
          <w:rFonts w:ascii="Trebuchet MS" w:eastAsia="Calibri" w:hAnsi="Trebuchet MS" w:cs="Trebuchet MS"/>
        </w:rPr>
        <w:t>infiintarea</w:t>
      </w:r>
      <w:proofErr w:type="spellEnd"/>
      <w:r>
        <w:rPr>
          <w:rFonts w:ascii="Trebuchet MS" w:eastAsia="Calibri" w:hAnsi="Trebuchet MS" w:cs="Trebuchet MS"/>
        </w:rPr>
        <w:t xml:space="preserve"> si dezvoltarea </w:t>
      </w:r>
      <w:proofErr w:type="spellStart"/>
      <w:r>
        <w:rPr>
          <w:rFonts w:ascii="Trebuchet MS" w:eastAsia="Calibri" w:hAnsi="Trebuchet MS" w:cs="Trebuchet MS"/>
        </w:rPr>
        <w:t>activitatilor</w:t>
      </w:r>
      <w:proofErr w:type="spellEnd"/>
      <w:r>
        <w:rPr>
          <w:rFonts w:ascii="Trebuchet MS" w:eastAsia="Calibri" w:hAnsi="Trebuchet MS" w:cs="Trebuchet MS"/>
        </w:rPr>
        <w:t xml:space="preserve"> </w:t>
      </w:r>
      <w:proofErr w:type="spellStart"/>
      <w:r>
        <w:rPr>
          <w:rFonts w:ascii="Trebuchet MS" w:eastAsia="Calibri" w:hAnsi="Trebuchet MS" w:cs="Trebuchet MS"/>
        </w:rPr>
        <w:t>nonagricole</w:t>
      </w:r>
      <w:proofErr w:type="spellEnd"/>
      <w:r>
        <w:rPr>
          <w:rFonts w:ascii="Trebuchet MS" w:eastAsia="Calibri" w:hAnsi="Trebuchet MS" w:cs="Trebuchet MS"/>
        </w:rPr>
        <w:t xml:space="preserve"> sa se stimuleze crearea de noi locuri de munca, oferind in acest fel </w:t>
      </w:r>
      <w:proofErr w:type="spellStart"/>
      <w:r>
        <w:rPr>
          <w:rFonts w:ascii="Trebuchet MS" w:eastAsia="Calibri" w:hAnsi="Trebuchet MS" w:cs="Trebuchet MS"/>
        </w:rPr>
        <w:t>oportunitati</w:t>
      </w:r>
      <w:proofErr w:type="spellEnd"/>
      <w:r>
        <w:rPr>
          <w:rFonts w:ascii="Trebuchet MS" w:eastAsia="Calibri" w:hAnsi="Trebuchet MS" w:cs="Trebuchet MS"/>
        </w:rPr>
        <w:t xml:space="preserve"> de ocupare a </w:t>
      </w:r>
      <w:proofErr w:type="spellStart"/>
      <w:r>
        <w:rPr>
          <w:rFonts w:ascii="Trebuchet MS" w:eastAsia="Calibri" w:hAnsi="Trebuchet MS" w:cs="Trebuchet MS"/>
        </w:rPr>
        <w:t>fortei</w:t>
      </w:r>
      <w:proofErr w:type="spellEnd"/>
      <w:r>
        <w:rPr>
          <w:rFonts w:ascii="Trebuchet MS" w:eastAsia="Calibri" w:hAnsi="Trebuchet MS" w:cs="Trebuchet MS"/>
        </w:rPr>
        <w:t xml:space="preserve"> de munca neangajata </w:t>
      </w:r>
      <w:proofErr w:type="spellStart"/>
      <w:r>
        <w:rPr>
          <w:rFonts w:ascii="Trebuchet MS" w:eastAsia="Calibri" w:hAnsi="Trebuchet MS" w:cs="Trebuchet MS"/>
        </w:rPr>
        <w:t>descurajand</w:t>
      </w:r>
      <w:proofErr w:type="spellEnd"/>
      <w:r>
        <w:rPr>
          <w:rFonts w:ascii="Trebuchet MS" w:eastAsia="Calibri" w:hAnsi="Trebuchet MS" w:cs="Trebuchet MS"/>
        </w:rPr>
        <w:t xml:space="preserve"> in aceasta maniera fenomenul de </w:t>
      </w:r>
      <w:proofErr w:type="spellStart"/>
      <w:r>
        <w:rPr>
          <w:rFonts w:ascii="Trebuchet MS" w:eastAsia="Calibri" w:hAnsi="Trebuchet MS" w:cs="Trebuchet MS"/>
        </w:rPr>
        <w:t>migratie</w:t>
      </w:r>
      <w:proofErr w:type="spellEnd"/>
      <w:r>
        <w:rPr>
          <w:rFonts w:ascii="Trebuchet MS" w:eastAsia="Calibri" w:hAnsi="Trebuchet MS" w:cs="Trebuchet MS"/>
        </w:rPr>
        <w:t xml:space="preserve"> a tinerilor.</w:t>
      </w:r>
    </w:p>
    <w:p w14:paraId="78A9FA1C" w14:textId="77777777" w:rsidR="008B28EF" w:rsidRDefault="008B28EF" w:rsidP="008B28EF">
      <w:pPr>
        <w:autoSpaceDE w:val="0"/>
        <w:autoSpaceDN w:val="0"/>
        <w:adjustRightInd w:val="0"/>
        <w:spacing w:line="276" w:lineRule="auto"/>
        <w:ind w:firstLine="720"/>
        <w:jc w:val="both"/>
        <w:rPr>
          <w:rFonts w:ascii="Trebuchet MS" w:eastAsia="Calibri" w:hAnsi="Trebuchet MS" w:cs="Trebuchet MS"/>
        </w:rPr>
      </w:pPr>
      <w:r>
        <w:rPr>
          <w:rFonts w:ascii="Trebuchet MS" w:eastAsia="Calibri" w:hAnsi="Trebuchet MS" w:cs="Trebuchet MS"/>
        </w:rPr>
        <w:t xml:space="preserve">Dezvoltarea acestui segment de activitate economica, va genera fermierilor alternative viabile, la activitatea agricola, pentru </w:t>
      </w:r>
      <w:proofErr w:type="spellStart"/>
      <w:r>
        <w:rPr>
          <w:rFonts w:ascii="Trebuchet MS" w:eastAsia="Calibri" w:hAnsi="Trebuchet MS" w:cs="Trebuchet MS"/>
        </w:rPr>
        <w:t>cresterea</w:t>
      </w:r>
      <w:proofErr w:type="spellEnd"/>
      <w:r>
        <w:rPr>
          <w:rFonts w:ascii="Trebuchet MS" w:eastAsia="Calibri" w:hAnsi="Trebuchet MS" w:cs="Trebuchet MS"/>
        </w:rPr>
        <w:t xml:space="preserve"> veniturilor prin diversificarea </w:t>
      </w:r>
      <w:proofErr w:type="spellStart"/>
      <w:r>
        <w:rPr>
          <w:rFonts w:ascii="Trebuchet MS" w:eastAsia="Calibri" w:hAnsi="Trebuchet MS" w:cs="Trebuchet MS"/>
        </w:rPr>
        <w:t>activitatilor</w:t>
      </w:r>
      <w:proofErr w:type="spellEnd"/>
      <w:r>
        <w:rPr>
          <w:rFonts w:ascii="Trebuchet MS" w:eastAsia="Calibri" w:hAnsi="Trebuchet MS" w:cs="Trebuchet MS"/>
        </w:rPr>
        <w:t xml:space="preserve">, </w:t>
      </w:r>
      <w:proofErr w:type="spellStart"/>
      <w:r>
        <w:rPr>
          <w:rFonts w:ascii="Trebuchet MS" w:eastAsia="Calibri" w:hAnsi="Trebuchet MS" w:cs="Trebuchet MS"/>
        </w:rPr>
        <w:t>diminuand</w:t>
      </w:r>
      <w:proofErr w:type="spellEnd"/>
      <w:r>
        <w:rPr>
          <w:rFonts w:ascii="Trebuchet MS" w:eastAsia="Calibri" w:hAnsi="Trebuchet MS" w:cs="Trebuchet MS"/>
        </w:rPr>
        <w:t xml:space="preserve"> in acest fel riscurile specifice zonelor „</w:t>
      </w:r>
      <w:proofErr w:type="spellStart"/>
      <w:r>
        <w:rPr>
          <w:rFonts w:ascii="Trebuchet MS" w:eastAsia="Calibri" w:hAnsi="Trebuchet MS" w:cs="Trebuchet MS"/>
        </w:rPr>
        <w:t>monoocupationale</w:t>
      </w:r>
      <w:proofErr w:type="spellEnd"/>
      <w:r>
        <w:rPr>
          <w:rFonts w:ascii="Trebuchet MS" w:eastAsia="Calibri" w:hAnsi="Trebuchet MS" w:cs="Trebuchet MS"/>
        </w:rPr>
        <w:t xml:space="preserve">”. Este de remarcat faptul ca </w:t>
      </w:r>
      <w:proofErr w:type="spellStart"/>
      <w:r>
        <w:rPr>
          <w:rFonts w:ascii="Trebuchet MS" w:eastAsia="Calibri" w:hAnsi="Trebuchet MS" w:cs="Trebuchet MS"/>
        </w:rPr>
        <w:t>activitatile</w:t>
      </w:r>
      <w:proofErr w:type="spellEnd"/>
      <w:r>
        <w:rPr>
          <w:rFonts w:ascii="Trebuchet MS" w:eastAsia="Calibri" w:hAnsi="Trebuchet MS" w:cs="Trebuchet MS"/>
        </w:rPr>
        <w:t xml:space="preserve"> </w:t>
      </w:r>
      <w:proofErr w:type="spellStart"/>
      <w:r>
        <w:rPr>
          <w:rFonts w:ascii="Trebuchet MS" w:eastAsia="Calibri" w:hAnsi="Trebuchet MS" w:cs="Trebuchet MS"/>
        </w:rPr>
        <w:t>sustinute</w:t>
      </w:r>
      <w:proofErr w:type="spellEnd"/>
      <w:r>
        <w:rPr>
          <w:rFonts w:ascii="Trebuchet MS" w:eastAsia="Calibri" w:hAnsi="Trebuchet MS" w:cs="Trebuchet MS"/>
        </w:rPr>
        <w:t xml:space="preserve"> prin aceasta </w:t>
      </w:r>
      <w:proofErr w:type="spellStart"/>
      <w:r>
        <w:rPr>
          <w:rFonts w:ascii="Trebuchet MS" w:eastAsia="Calibri" w:hAnsi="Trebuchet MS" w:cs="Trebuchet MS"/>
        </w:rPr>
        <w:t>masura</w:t>
      </w:r>
      <w:proofErr w:type="spellEnd"/>
      <w:r>
        <w:rPr>
          <w:rFonts w:ascii="Trebuchet MS" w:eastAsia="Calibri" w:hAnsi="Trebuchet MS" w:cs="Trebuchet MS"/>
        </w:rPr>
        <w:t xml:space="preserve"> pot valorifica multe dintre punctele tari si </w:t>
      </w:r>
      <w:proofErr w:type="spellStart"/>
      <w:r>
        <w:rPr>
          <w:rFonts w:ascii="Trebuchet MS" w:eastAsia="Calibri" w:hAnsi="Trebuchet MS" w:cs="Trebuchet MS"/>
        </w:rPr>
        <w:t>oportunitatile</w:t>
      </w:r>
      <w:proofErr w:type="spellEnd"/>
      <w:r>
        <w:rPr>
          <w:rFonts w:ascii="Trebuchet MS" w:eastAsia="Calibri" w:hAnsi="Trebuchet MS" w:cs="Trebuchet MS"/>
        </w:rPr>
        <w:t xml:space="preserve"> identificate prin analiza SWOT precum:</w:t>
      </w:r>
    </w:p>
    <w:p w14:paraId="2BECEA13" w14:textId="77777777" w:rsidR="008B28EF" w:rsidRDefault="008B28EF" w:rsidP="008B28EF">
      <w:pPr>
        <w:numPr>
          <w:ilvl w:val="0"/>
          <w:numId w:val="16"/>
        </w:numPr>
        <w:autoSpaceDE w:val="0"/>
        <w:autoSpaceDN w:val="0"/>
        <w:adjustRightInd w:val="0"/>
        <w:spacing w:after="0" w:line="276" w:lineRule="auto"/>
        <w:jc w:val="both"/>
        <w:rPr>
          <w:rFonts w:ascii="Trebuchet MS" w:eastAsia="Calibri" w:hAnsi="Trebuchet MS" w:cs="Trebuchet MS"/>
        </w:rPr>
      </w:pPr>
      <w:r>
        <w:rPr>
          <w:rFonts w:ascii="Trebuchet MS" w:eastAsia="Calibri" w:hAnsi="Trebuchet MS" w:cs="Trebuchet MS"/>
        </w:rPr>
        <w:t xml:space="preserve">amplasarea </w:t>
      </w:r>
      <w:proofErr w:type="spellStart"/>
      <w:r>
        <w:rPr>
          <w:rFonts w:ascii="Trebuchet MS" w:eastAsia="Calibri" w:hAnsi="Trebuchet MS" w:cs="Trebuchet MS"/>
        </w:rPr>
        <w:t>localitãților</w:t>
      </w:r>
      <w:proofErr w:type="spellEnd"/>
      <w:r>
        <w:rPr>
          <w:rFonts w:ascii="Trebuchet MS" w:eastAsia="Calibri" w:hAnsi="Trebuchet MS" w:cs="Trebuchet MS"/>
        </w:rPr>
        <w:t xml:space="preserve"> membre în GAL „Codrii </w:t>
      </w:r>
      <w:proofErr w:type="spellStart"/>
      <w:r>
        <w:rPr>
          <w:rFonts w:ascii="Trebuchet MS" w:eastAsia="Calibri" w:hAnsi="Trebuchet MS" w:cs="Trebuchet MS"/>
        </w:rPr>
        <w:t>Paşcanilor</w:t>
      </w:r>
      <w:proofErr w:type="spellEnd"/>
      <w:r>
        <w:rPr>
          <w:rFonts w:ascii="Trebuchet MS" w:eastAsia="Calibri" w:hAnsi="Trebuchet MS" w:cs="Trebuchet MS"/>
        </w:rPr>
        <w:t xml:space="preserve">”, la distanțe relativ egale </w:t>
      </w:r>
      <w:proofErr w:type="spellStart"/>
      <w:r>
        <w:rPr>
          <w:rFonts w:ascii="Trebuchet MS" w:eastAsia="Calibri" w:hAnsi="Trebuchet MS" w:cs="Trebuchet MS"/>
        </w:rPr>
        <w:t>fațã</w:t>
      </w:r>
      <w:proofErr w:type="spellEnd"/>
      <w:r>
        <w:rPr>
          <w:rFonts w:ascii="Trebuchet MS" w:eastAsia="Calibri" w:hAnsi="Trebuchet MS" w:cs="Trebuchet MS"/>
        </w:rPr>
        <w:t xml:space="preserve"> de principalele municipii din Regiunea Nord Est (</w:t>
      </w:r>
      <w:proofErr w:type="spellStart"/>
      <w:r>
        <w:rPr>
          <w:rFonts w:ascii="Trebuchet MS" w:eastAsia="Calibri" w:hAnsi="Trebuchet MS" w:cs="Trebuchet MS"/>
        </w:rPr>
        <w:t>Iaşi</w:t>
      </w:r>
      <w:proofErr w:type="spellEnd"/>
      <w:r>
        <w:rPr>
          <w:rFonts w:ascii="Trebuchet MS" w:eastAsia="Calibri" w:hAnsi="Trebuchet MS" w:cs="Trebuchet MS"/>
        </w:rPr>
        <w:t xml:space="preserve">, Piatra Neamț, </w:t>
      </w:r>
      <w:proofErr w:type="spellStart"/>
      <w:r>
        <w:rPr>
          <w:rFonts w:ascii="Trebuchet MS" w:eastAsia="Calibri" w:hAnsi="Trebuchet MS" w:cs="Trebuchet MS"/>
        </w:rPr>
        <w:t>Botoşani</w:t>
      </w:r>
      <w:proofErr w:type="spellEnd"/>
      <w:r>
        <w:rPr>
          <w:rFonts w:ascii="Trebuchet MS" w:eastAsia="Calibri" w:hAnsi="Trebuchet MS" w:cs="Trebuchet MS"/>
        </w:rPr>
        <w:t>, Suceava sau Vaslui);</w:t>
      </w:r>
    </w:p>
    <w:p w14:paraId="3ADCB5F1" w14:textId="77777777" w:rsidR="008B28EF" w:rsidRDefault="008B28EF" w:rsidP="008B28EF">
      <w:pPr>
        <w:numPr>
          <w:ilvl w:val="0"/>
          <w:numId w:val="16"/>
        </w:numPr>
        <w:autoSpaceDE w:val="0"/>
        <w:autoSpaceDN w:val="0"/>
        <w:adjustRightInd w:val="0"/>
        <w:spacing w:after="0" w:line="276" w:lineRule="auto"/>
        <w:jc w:val="both"/>
        <w:rPr>
          <w:rFonts w:ascii="Trebuchet MS" w:eastAsia="Calibri" w:hAnsi="Trebuchet MS" w:cs="Trebuchet MS"/>
        </w:rPr>
      </w:pPr>
      <w:r>
        <w:rPr>
          <w:rFonts w:ascii="Trebuchet MS" w:eastAsia="Calibri" w:hAnsi="Trebuchet MS" w:cs="Trebuchet MS"/>
          <w:noProof/>
        </w:rPr>
        <w:t>patrimoniul cultural și natural este bogat și divers;</w:t>
      </w:r>
    </w:p>
    <w:p w14:paraId="403CACA0" w14:textId="77777777" w:rsidR="008B28EF" w:rsidRDefault="008B28EF" w:rsidP="008B28EF">
      <w:pPr>
        <w:numPr>
          <w:ilvl w:val="0"/>
          <w:numId w:val="16"/>
        </w:numPr>
        <w:autoSpaceDE w:val="0"/>
        <w:autoSpaceDN w:val="0"/>
        <w:adjustRightInd w:val="0"/>
        <w:spacing w:after="0" w:line="276" w:lineRule="auto"/>
        <w:jc w:val="both"/>
        <w:rPr>
          <w:rFonts w:ascii="Trebuchet MS" w:eastAsia="Calibri" w:hAnsi="Trebuchet MS" w:cs="Trebuchet MS"/>
        </w:rPr>
      </w:pPr>
      <w:r>
        <w:rPr>
          <w:rFonts w:ascii="Trebuchet MS" w:eastAsia="Calibri" w:hAnsi="Trebuchet MS" w:cs="Trebuchet MS"/>
        </w:rPr>
        <w:t>interes ridicat al tinerilor pentru sectorul non-agricol;</w:t>
      </w:r>
    </w:p>
    <w:p w14:paraId="72B75A4D" w14:textId="77777777" w:rsidR="008B28EF" w:rsidRDefault="008B28EF" w:rsidP="008B28EF">
      <w:pPr>
        <w:numPr>
          <w:ilvl w:val="0"/>
          <w:numId w:val="16"/>
        </w:numPr>
        <w:autoSpaceDE w:val="0"/>
        <w:autoSpaceDN w:val="0"/>
        <w:adjustRightInd w:val="0"/>
        <w:spacing w:after="0" w:line="276" w:lineRule="auto"/>
        <w:jc w:val="both"/>
        <w:rPr>
          <w:rFonts w:ascii="Trebuchet MS" w:eastAsia="Calibri" w:hAnsi="Trebuchet MS" w:cs="Trebuchet MS"/>
        </w:rPr>
      </w:pPr>
      <w:r>
        <w:rPr>
          <w:rFonts w:ascii="Trebuchet MS" w:eastAsia="Calibri" w:hAnsi="Trebuchet MS" w:cs="Trebuchet MS"/>
        </w:rPr>
        <w:t xml:space="preserve">existența a unui </w:t>
      </w:r>
      <w:proofErr w:type="spellStart"/>
      <w:r>
        <w:rPr>
          <w:rFonts w:ascii="Trebuchet MS" w:eastAsia="Calibri" w:hAnsi="Trebuchet MS" w:cs="Trebuchet MS"/>
        </w:rPr>
        <w:t>numãr</w:t>
      </w:r>
      <w:proofErr w:type="spellEnd"/>
      <w:r>
        <w:rPr>
          <w:rFonts w:ascii="Trebuchet MS" w:eastAsia="Calibri" w:hAnsi="Trebuchet MS" w:cs="Trebuchet MS"/>
        </w:rPr>
        <w:t xml:space="preserve"> impresionant de 9 Zone „Natura 2000 - Situri de importanță comunitară ”(SCI), precum </w:t>
      </w:r>
      <w:proofErr w:type="spellStart"/>
      <w:r>
        <w:rPr>
          <w:rFonts w:ascii="Trebuchet MS" w:eastAsia="Calibri" w:hAnsi="Trebuchet MS" w:cs="Trebuchet MS"/>
        </w:rPr>
        <w:t>şi</w:t>
      </w:r>
      <w:proofErr w:type="spellEnd"/>
      <w:r>
        <w:rPr>
          <w:rFonts w:ascii="Trebuchet MS" w:eastAsia="Calibri" w:hAnsi="Trebuchet MS" w:cs="Trebuchet MS"/>
        </w:rPr>
        <w:t xml:space="preserve"> a unei - Arii de protecție specială </w:t>
      </w:r>
      <w:proofErr w:type="spellStart"/>
      <w:r>
        <w:rPr>
          <w:rFonts w:ascii="Trebuchet MS" w:eastAsia="Calibri" w:hAnsi="Trebuchet MS" w:cs="Trebuchet MS"/>
        </w:rPr>
        <w:t>avifaunistică</w:t>
      </w:r>
      <w:proofErr w:type="spellEnd"/>
      <w:r>
        <w:rPr>
          <w:rFonts w:ascii="Trebuchet MS" w:eastAsia="Calibri" w:hAnsi="Trebuchet MS" w:cs="Trebuchet MS"/>
        </w:rPr>
        <w:t xml:space="preserve"> (SPA);</w:t>
      </w:r>
    </w:p>
    <w:p w14:paraId="7F10368D" w14:textId="77777777" w:rsidR="008B28EF" w:rsidRDefault="008B28EF" w:rsidP="008B28EF">
      <w:pPr>
        <w:numPr>
          <w:ilvl w:val="0"/>
          <w:numId w:val="16"/>
        </w:numPr>
        <w:autoSpaceDE w:val="0"/>
        <w:autoSpaceDN w:val="0"/>
        <w:adjustRightInd w:val="0"/>
        <w:spacing w:after="0" w:line="276" w:lineRule="auto"/>
        <w:jc w:val="both"/>
        <w:rPr>
          <w:rFonts w:ascii="Trebuchet MS" w:eastAsia="Calibri" w:hAnsi="Trebuchet MS" w:cs="Trebuchet MS"/>
        </w:rPr>
      </w:pPr>
      <w:r>
        <w:rPr>
          <w:rFonts w:ascii="Trebuchet MS" w:eastAsia="Calibri" w:hAnsi="Trebuchet MS" w:cs="Trebuchet MS"/>
        </w:rPr>
        <w:t>prezența unor elemente de atracție pentru turiștii români și străini (peisagistice, geografice, silvice sau istorice);</w:t>
      </w:r>
    </w:p>
    <w:p w14:paraId="2C09C5B8" w14:textId="77777777" w:rsidR="008B28EF" w:rsidRDefault="008B28EF" w:rsidP="008B28EF">
      <w:pPr>
        <w:numPr>
          <w:ilvl w:val="0"/>
          <w:numId w:val="16"/>
        </w:numPr>
        <w:autoSpaceDE w:val="0"/>
        <w:autoSpaceDN w:val="0"/>
        <w:adjustRightInd w:val="0"/>
        <w:spacing w:after="0" w:line="276" w:lineRule="auto"/>
        <w:jc w:val="both"/>
        <w:rPr>
          <w:rFonts w:ascii="Trebuchet MS" w:eastAsia="Calibri" w:hAnsi="Trebuchet MS" w:cs="Trebuchet MS"/>
        </w:rPr>
      </w:pPr>
      <w:r>
        <w:rPr>
          <w:rFonts w:ascii="Trebuchet MS" w:eastAsia="Calibri" w:hAnsi="Trebuchet MS" w:cs="Trebuchet MS"/>
        </w:rPr>
        <w:t>creșterea cererii interne și externe pentru zonele în care se practică turismul rural, zone cu resurse culturale și naturale locale bogate;</w:t>
      </w:r>
    </w:p>
    <w:p w14:paraId="0DF2FF7C" w14:textId="77777777" w:rsidR="008B28EF" w:rsidRDefault="008B28EF" w:rsidP="008B28EF">
      <w:pPr>
        <w:numPr>
          <w:ilvl w:val="0"/>
          <w:numId w:val="16"/>
        </w:numPr>
        <w:autoSpaceDE w:val="0"/>
        <w:autoSpaceDN w:val="0"/>
        <w:adjustRightInd w:val="0"/>
        <w:spacing w:after="0" w:line="276" w:lineRule="auto"/>
        <w:jc w:val="both"/>
        <w:rPr>
          <w:rFonts w:ascii="Trebuchet MS" w:eastAsia="Calibri" w:hAnsi="Trebuchet MS" w:cs="Trebuchet MS"/>
        </w:rPr>
      </w:pPr>
      <w:r>
        <w:rPr>
          <w:rFonts w:ascii="Trebuchet MS" w:eastAsia="Calibri" w:hAnsi="Trebuchet MS" w:cs="Trebuchet MS"/>
          <w:noProof/>
        </w:rPr>
        <w:t>existența în teritoriul GAL „Codrii Paşcanilor” a unor locuri încãrcate de legendã (Dealul Cãpãțâna din Boureni- locul în care se spune cã Voievodul Dragoş Vodã a ucis bourul);</w:t>
      </w:r>
    </w:p>
    <w:p w14:paraId="3E3FF125" w14:textId="77777777" w:rsidR="008B28EF" w:rsidRDefault="008B28EF" w:rsidP="008B28EF">
      <w:pPr>
        <w:numPr>
          <w:ilvl w:val="0"/>
          <w:numId w:val="16"/>
        </w:numPr>
        <w:autoSpaceDE w:val="0"/>
        <w:autoSpaceDN w:val="0"/>
        <w:adjustRightInd w:val="0"/>
        <w:spacing w:after="0" w:line="276" w:lineRule="auto"/>
        <w:jc w:val="both"/>
        <w:rPr>
          <w:rFonts w:ascii="Trebuchet MS" w:eastAsia="Calibri" w:hAnsi="Trebuchet MS" w:cs="Trebuchet MS"/>
        </w:rPr>
      </w:pPr>
      <w:proofErr w:type="spellStart"/>
      <w:r>
        <w:rPr>
          <w:rFonts w:ascii="Trebuchet MS" w:eastAsia="Calibri" w:hAnsi="Trebuchet MS" w:cs="Trebuchet MS"/>
        </w:rPr>
        <w:lastRenderedPageBreak/>
        <w:t>inființarea</w:t>
      </w:r>
      <w:proofErr w:type="spellEnd"/>
      <w:r>
        <w:rPr>
          <w:rFonts w:ascii="Trebuchet MS" w:eastAsia="Calibri" w:hAnsi="Trebuchet MS" w:cs="Trebuchet MS"/>
        </w:rPr>
        <w:t xml:space="preserve"> unor mici afaceri de tipul micro-întreprinderilor de tip start-</w:t>
      </w:r>
      <w:proofErr w:type="spellStart"/>
      <w:r>
        <w:rPr>
          <w:rFonts w:ascii="Trebuchet MS" w:eastAsia="Calibri" w:hAnsi="Trebuchet MS" w:cs="Trebuchet MS"/>
        </w:rPr>
        <w:t>up</w:t>
      </w:r>
      <w:proofErr w:type="spellEnd"/>
      <w:r>
        <w:rPr>
          <w:rFonts w:ascii="Trebuchet MS" w:eastAsia="Calibri" w:hAnsi="Trebuchet MS" w:cs="Trebuchet MS"/>
        </w:rPr>
        <w:t xml:space="preserve"> prin măsuri finanțate din PNDR, afaceri care vor reprezenta motorul lansării economiei locale a </w:t>
      </w:r>
      <w:proofErr w:type="spellStart"/>
      <w:r>
        <w:rPr>
          <w:rFonts w:ascii="Trebuchet MS" w:eastAsia="Calibri" w:hAnsi="Trebuchet MS" w:cs="Trebuchet MS"/>
        </w:rPr>
        <w:t>teritoriulu</w:t>
      </w:r>
      <w:proofErr w:type="spellEnd"/>
      <w:r>
        <w:rPr>
          <w:rFonts w:ascii="Trebuchet MS" w:eastAsia="Calibri" w:hAnsi="Trebuchet MS" w:cs="Trebuchet MS"/>
        </w:rPr>
        <w:t xml:space="preserve"> GAL-ului „Codrii </w:t>
      </w:r>
      <w:proofErr w:type="spellStart"/>
      <w:r>
        <w:rPr>
          <w:rFonts w:ascii="Trebuchet MS" w:eastAsia="Calibri" w:hAnsi="Trebuchet MS" w:cs="Trebuchet MS"/>
        </w:rPr>
        <w:t>Paşcanilor</w:t>
      </w:r>
      <w:proofErr w:type="spellEnd"/>
      <w:r>
        <w:rPr>
          <w:rFonts w:ascii="Trebuchet MS" w:eastAsia="Calibri" w:hAnsi="Trebuchet MS" w:cs="Trebuchet MS"/>
        </w:rPr>
        <w:t>”;</w:t>
      </w:r>
    </w:p>
    <w:p w14:paraId="3612DBA7" w14:textId="77777777" w:rsidR="008B28EF" w:rsidRDefault="008B28EF" w:rsidP="008B28EF">
      <w:pPr>
        <w:numPr>
          <w:ilvl w:val="0"/>
          <w:numId w:val="16"/>
        </w:numPr>
        <w:autoSpaceDE w:val="0"/>
        <w:autoSpaceDN w:val="0"/>
        <w:adjustRightInd w:val="0"/>
        <w:spacing w:after="0" w:line="276" w:lineRule="auto"/>
        <w:jc w:val="both"/>
        <w:rPr>
          <w:rFonts w:ascii="Trebuchet MS" w:eastAsia="Calibri" w:hAnsi="Trebuchet MS" w:cs="Trebuchet MS"/>
        </w:rPr>
      </w:pPr>
      <w:r>
        <w:rPr>
          <w:rFonts w:ascii="Trebuchet MS" w:eastAsia="Calibri" w:hAnsi="Trebuchet MS" w:cs="Trebuchet MS"/>
        </w:rPr>
        <w:t>posibilități de dezvoltare economică in cadrul GAL prin facilitatea accesului la finanțare a micilor întreprinzători;</w:t>
      </w:r>
    </w:p>
    <w:p w14:paraId="0C816CE3" w14:textId="77777777" w:rsidR="008B28EF" w:rsidRDefault="008B28EF" w:rsidP="008B28EF">
      <w:pPr>
        <w:numPr>
          <w:ilvl w:val="0"/>
          <w:numId w:val="16"/>
        </w:numPr>
        <w:autoSpaceDE w:val="0"/>
        <w:autoSpaceDN w:val="0"/>
        <w:adjustRightInd w:val="0"/>
        <w:spacing w:after="0" w:line="276" w:lineRule="auto"/>
        <w:jc w:val="both"/>
        <w:rPr>
          <w:rFonts w:ascii="Trebuchet MS" w:eastAsia="Calibri" w:hAnsi="Trebuchet MS" w:cs="Trebuchet MS"/>
        </w:rPr>
      </w:pPr>
      <w:proofErr w:type="spellStart"/>
      <w:r>
        <w:rPr>
          <w:rFonts w:ascii="Trebuchet MS" w:eastAsia="Calibri" w:hAnsi="Trebuchet MS" w:cs="Trebuchet MS"/>
        </w:rPr>
        <w:t>posibilitãți</w:t>
      </w:r>
      <w:proofErr w:type="spellEnd"/>
      <w:r>
        <w:rPr>
          <w:rFonts w:ascii="Trebuchet MS" w:eastAsia="Calibri" w:hAnsi="Trebuchet MS" w:cs="Trebuchet MS"/>
        </w:rPr>
        <w:t xml:space="preserve"> de dezvoltare </w:t>
      </w:r>
      <w:proofErr w:type="spellStart"/>
      <w:r>
        <w:rPr>
          <w:rFonts w:ascii="Trebuchet MS" w:eastAsia="Calibri" w:hAnsi="Trebuchet MS" w:cs="Trebuchet MS"/>
        </w:rPr>
        <w:t>şi</w:t>
      </w:r>
      <w:proofErr w:type="spellEnd"/>
      <w:r>
        <w:rPr>
          <w:rFonts w:ascii="Trebuchet MS" w:eastAsia="Calibri" w:hAnsi="Trebuchet MS" w:cs="Trebuchet MS"/>
        </w:rPr>
        <w:t xml:space="preserve"> diversificare a serviciilor, ce pot fi oferite populației din mediul rural.</w:t>
      </w:r>
    </w:p>
    <w:p w14:paraId="5C3B046C" w14:textId="77777777" w:rsidR="008B28EF" w:rsidRDefault="008B28EF" w:rsidP="008B28EF">
      <w:pPr>
        <w:autoSpaceDE w:val="0"/>
        <w:autoSpaceDN w:val="0"/>
        <w:adjustRightInd w:val="0"/>
        <w:spacing w:line="276" w:lineRule="auto"/>
        <w:jc w:val="both"/>
        <w:rPr>
          <w:rFonts w:ascii="Trebuchet MS" w:eastAsia="Calibri" w:hAnsi="Trebuchet MS" w:cs="Trebuchet MS"/>
        </w:rPr>
      </w:pPr>
      <w:r>
        <w:rPr>
          <w:rFonts w:ascii="Trebuchet MS" w:eastAsia="Calibri" w:hAnsi="Trebuchet MS" w:cs="Trebuchet MS"/>
          <w:b/>
          <w:u w:val="single"/>
        </w:rPr>
        <w:t>Obiectiv de dezvoltare rurală:</w:t>
      </w:r>
      <w:r>
        <w:rPr>
          <w:rFonts w:ascii="Trebuchet MS" w:eastAsia="Calibri" w:hAnsi="Trebuchet MS" w:cs="Trebuchet MS"/>
        </w:rPr>
        <w:t xml:space="preserve"> dezvoltarea durabilă a economiei rurale prin încurajarea activităților non-agricole, în scopul creșterii numărului de locuri de muncă și a veniturilor adiționale.</w:t>
      </w:r>
    </w:p>
    <w:p w14:paraId="5F2599C5" w14:textId="77777777" w:rsidR="008B28EF" w:rsidRDefault="008B28EF" w:rsidP="008B28EF">
      <w:pPr>
        <w:autoSpaceDE w:val="0"/>
        <w:autoSpaceDN w:val="0"/>
        <w:adjustRightInd w:val="0"/>
        <w:spacing w:line="276" w:lineRule="auto"/>
        <w:jc w:val="both"/>
        <w:rPr>
          <w:rFonts w:ascii="Trebuchet MS" w:eastAsia="Calibri" w:hAnsi="Trebuchet MS" w:cs="Trebuchet MS"/>
          <w:b/>
          <w:u w:val="single"/>
        </w:rPr>
      </w:pPr>
      <w:r>
        <w:rPr>
          <w:rFonts w:ascii="Trebuchet MS" w:eastAsia="Calibri" w:hAnsi="Trebuchet MS" w:cs="Trebuchet MS"/>
          <w:b/>
          <w:u w:val="single"/>
        </w:rPr>
        <w:t>Obiective specifice ale măsurii:</w:t>
      </w:r>
    </w:p>
    <w:p w14:paraId="4089020B" w14:textId="77777777" w:rsidR="008B28EF" w:rsidRDefault="008B28EF" w:rsidP="008B28EF">
      <w:pPr>
        <w:numPr>
          <w:ilvl w:val="0"/>
          <w:numId w:val="10"/>
        </w:numPr>
        <w:autoSpaceDE w:val="0"/>
        <w:autoSpaceDN w:val="0"/>
        <w:adjustRightInd w:val="0"/>
        <w:spacing w:after="0" w:line="276" w:lineRule="auto"/>
        <w:ind w:left="720"/>
        <w:jc w:val="both"/>
        <w:rPr>
          <w:rFonts w:ascii="Trebuchet MS" w:eastAsia="Calibri" w:hAnsi="Trebuchet MS" w:cs="Trebuchet MS"/>
        </w:rPr>
      </w:pPr>
      <w:r>
        <w:rPr>
          <w:rFonts w:ascii="Trebuchet MS" w:eastAsia="Calibri" w:hAnsi="Trebuchet MS" w:cs="Trebuchet MS"/>
        </w:rPr>
        <w:t>Crearea și menținerea locurilor de muncă în spațiul rural;</w:t>
      </w:r>
    </w:p>
    <w:p w14:paraId="632033EA" w14:textId="77777777" w:rsidR="008B28EF" w:rsidRDefault="008B28EF" w:rsidP="008B28EF">
      <w:pPr>
        <w:numPr>
          <w:ilvl w:val="0"/>
          <w:numId w:val="10"/>
        </w:numPr>
        <w:autoSpaceDE w:val="0"/>
        <w:autoSpaceDN w:val="0"/>
        <w:adjustRightInd w:val="0"/>
        <w:spacing w:after="0" w:line="276" w:lineRule="auto"/>
        <w:ind w:left="720"/>
        <w:jc w:val="both"/>
        <w:rPr>
          <w:rFonts w:ascii="Trebuchet MS" w:eastAsia="Calibri" w:hAnsi="Trebuchet MS" w:cs="Trebuchet MS"/>
        </w:rPr>
      </w:pPr>
      <w:r>
        <w:rPr>
          <w:rFonts w:ascii="Trebuchet MS" w:eastAsia="Calibri" w:hAnsi="Trebuchet MS" w:cs="Trebuchet MS"/>
        </w:rPr>
        <w:t>Creșterea valorii adăugate în activități non-agricole și de turism;</w:t>
      </w:r>
    </w:p>
    <w:p w14:paraId="657482A1" w14:textId="77777777" w:rsidR="008B28EF" w:rsidRDefault="008B28EF" w:rsidP="008B28EF">
      <w:pPr>
        <w:numPr>
          <w:ilvl w:val="0"/>
          <w:numId w:val="10"/>
        </w:numPr>
        <w:autoSpaceDE w:val="0"/>
        <w:autoSpaceDN w:val="0"/>
        <w:adjustRightInd w:val="0"/>
        <w:spacing w:after="0" w:line="276" w:lineRule="auto"/>
        <w:ind w:left="720"/>
        <w:jc w:val="both"/>
        <w:rPr>
          <w:rFonts w:ascii="Trebuchet MS" w:eastAsia="Calibri" w:hAnsi="Trebuchet MS" w:cs="Trebuchet MS"/>
        </w:rPr>
      </w:pPr>
      <w:r>
        <w:rPr>
          <w:rFonts w:ascii="Trebuchet MS" w:eastAsia="Calibri" w:hAnsi="Trebuchet MS" w:cs="Trebuchet MS"/>
        </w:rPr>
        <w:t>Crearea și diversificarea serviciilor pentru populația rurală prestate de către micro-întreprinderi;</w:t>
      </w:r>
    </w:p>
    <w:p w14:paraId="41C44689" w14:textId="77777777" w:rsidR="008B28EF" w:rsidRDefault="008B28EF" w:rsidP="008B28EF">
      <w:pPr>
        <w:numPr>
          <w:ilvl w:val="0"/>
          <w:numId w:val="10"/>
        </w:numPr>
        <w:autoSpaceDE w:val="0"/>
        <w:autoSpaceDN w:val="0"/>
        <w:adjustRightInd w:val="0"/>
        <w:spacing w:after="0" w:line="276" w:lineRule="auto"/>
        <w:ind w:left="720"/>
        <w:jc w:val="both"/>
        <w:rPr>
          <w:rFonts w:ascii="Trebuchet MS" w:eastAsia="Calibri" w:hAnsi="Trebuchet MS" w:cs="Trebuchet MS"/>
        </w:rPr>
      </w:pPr>
      <w:r>
        <w:rPr>
          <w:rFonts w:ascii="Trebuchet MS" w:eastAsia="Calibri" w:hAnsi="Trebuchet MS" w:cs="Trebuchet MS"/>
        </w:rPr>
        <w:t>Crearea, îmbunătățirea și diversificarea infrastructurii și serviciilor turistice.</w:t>
      </w:r>
    </w:p>
    <w:p w14:paraId="21D2CCC3" w14:textId="77777777" w:rsidR="008B28EF" w:rsidRDefault="008B28EF" w:rsidP="008B28EF">
      <w:pPr>
        <w:autoSpaceDE w:val="0"/>
        <w:autoSpaceDN w:val="0"/>
        <w:adjustRightInd w:val="0"/>
        <w:spacing w:line="276" w:lineRule="auto"/>
        <w:jc w:val="both"/>
        <w:rPr>
          <w:rFonts w:ascii="Trebuchet MS" w:eastAsia="Calibri" w:hAnsi="Trebuchet MS" w:cs="Trebuchet MS"/>
          <w:b/>
          <w:u w:val="single"/>
        </w:rPr>
      </w:pPr>
      <w:r>
        <w:rPr>
          <w:rFonts w:ascii="Trebuchet MS" w:eastAsia="Calibri" w:hAnsi="Trebuchet MS" w:cs="Trebuchet MS"/>
          <w:b/>
          <w:u w:val="single"/>
        </w:rPr>
        <w:t>Măsura contribuie la prioritatea:</w:t>
      </w:r>
    </w:p>
    <w:p w14:paraId="2F062A42" w14:textId="77777777" w:rsidR="008B28EF" w:rsidRDefault="008B28EF" w:rsidP="008B28EF">
      <w:pPr>
        <w:autoSpaceDE w:val="0"/>
        <w:autoSpaceDN w:val="0"/>
        <w:adjustRightInd w:val="0"/>
        <w:spacing w:line="276" w:lineRule="auto"/>
        <w:jc w:val="both"/>
        <w:rPr>
          <w:rFonts w:ascii="Trebuchet MS" w:eastAsia="Calibri" w:hAnsi="Trebuchet MS" w:cs="Trebuchet MS"/>
        </w:rPr>
      </w:pPr>
      <w:r>
        <w:rPr>
          <w:rFonts w:ascii="Trebuchet MS" w:eastAsia="Calibri" w:hAnsi="Trebuchet MS" w:cs="Trebuchet MS"/>
          <w:b/>
        </w:rPr>
        <w:t>P6</w:t>
      </w:r>
      <w:r>
        <w:rPr>
          <w:rFonts w:ascii="Trebuchet MS" w:eastAsia="Calibri" w:hAnsi="Trebuchet MS" w:cs="Trebuchet MS"/>
        </w:rPr>
        <w:t xml:space="preserve"> - „Promovarea incluziunii sociale, a reducerii sărăciei și a dezvoltării economice în zonele rurale”</w:t>
      </w:r>
    </w:p>
    <w:p w14:paraId="1A900284" w14:textId="77777777" w:rsidR="008B28EF" w:rsidRDefault="008B28EF" w:rsidP="008B28EF">
      <w:pPr>
        <w:autoSpaceDE w:val="0"/>
        <w:autoSpaceDN w:val="0"/>
        <w:adjustRightInd w:val="0"/>
        <w:spacing w:line="276" w:lineRule="auto"/>
        <w:jc w:val="both"/>
        <w:rPr>
          <w:rFonts w:ascii="Trebuchet MS" w:eastAsia="Calibri" w:hAnsi="Trebuchet MS" w:cs="Trebuchet MS"/>
          <w:b/>
          <w:u w:val="single"/>
        </w:rPr>
      </w:pPr>
      <w:r>
        <w:rPr>
          <w:rFonts w:ascii="Trebuchet MS" w:eastAsia="Calibri" w:hAnsi="Trebuchet MS" w:cs="Trebuchet MS"/>
          <w:b/>
          <w:u w:val="single"/>
        </w:rPr>
        <w:t>Măsura corespunde obiectivelor art. 19 din Reg. (UE) nr. 1305/2013</w:t>
      </w:r>
    </w:p>
    <w:p w14:paraId="21BD41F2" w14:textId="77777777" w:rsidR="008B28EF" w:rsidRDefault="008B28EF" w:rsidP="008B28EF">
      <w:pPr>
        <w:autoSpaceDE w:val="0"/>
        <w:autoSpaceDN w:val="0"/>
        <w:adjustRightInd w:val="0"/>
        <w:spacing w:line="276" w:lineRule="auto"/>
        <w:jc w:val="both"/>
        <w:rPr>
          <w:rFonts w:ascii="Trebuchet MS" w:eastAsia="Calibri" w:hAnsi="Trebuchet MS" w:cs="Trebuchet MS"/>
          <w:b/>
          <w:u w:val="single"/>
        </w:rPr>
      </w:pPr>
      <w:r>
        <w:rPr>
          <w:rFonts w:ascii="Trebuchet MS" w:eastAsia="Calibri" w:hAnsi="Trebuchet MS" w:cs="Trebuchet MS"/>
          <w:b/>
          <w:u w:val="single"/>
        </w:rPr>
        <w:t>Măsura contribuie la Domeniul de intervenție:</w:t>
      </w:r>
    </w:p>
    <w:p w14:paraId="74979908" w14:textId="77777777" w:rsidR="008B28EF" w:rsidRDefault="008B28EF" w:rsidP="008B28EF">
      <w:pPr>
        <w:autoSpaceDE w:val="0"/>
        <w:autoSpaceDN w:val="0"/>
        <w:adjustRightInd w:val="0"/>
        <w:spacing w:line="276" w:lineRule="auto"/>
        <w:jc w:val="both"/>
        <w:rPr>
          <w:rFonts w:ascii="Trebuchet MS" w:eastAsia="Calibri" w:hAnsi="Trebuchet MS" w:cs="Trebuchet MS"/>
        </w:rPr>
      </w:pPr>
      <w:r>
        <w:rPr>
          <w:rFonts w:ascii="Trebuchet MS" w:eastAsia="Calibri" w:hAnsi="Trebuchet MS" w:cs="Trebuchet MS"/>
          <w:b/>
        </w:rPr>
        <w:t>6A)</w:t>
      </w:r>
      <w:r>
        <w:rPr>
          <w:rFonts w:ascii="Trebuchet MS" w:eastAsia="Calibri" w:hAnsi="Trebuchet MS" w:cs="Trebuchet MS"/>
        </w:rPr>
        <w:t xml:space="preserve"> Facilitarea diversificării, a înființării și a dezvoltării de întreprinderi mici, precum și crearea de locuri de muncă</w:t>
      </w:r>
    </w:p>
    <w:p w14:paraId="76D6C9FB" w14:textId="77777777" w:rsidR="008B28EF" w:rsidRDefault="008B28EF" w:rsidP="008B28EF">
      <w:pPr>
        <w:autoSpaceDE w:val="0"/>
        <w:autoSpaceDN w:val="0"/>
        <w:adjustRightInd w:val="0"/>
        <w:spacing w:line="276" w:lineRule="auto"/>
        <w:jc w:val="both"/>
        <w:rPr>
          <w:rFonts w:ascii="Trebuchet MS" w:eastAsia="Calibri" w:hAnsi="Trebuchet MS" w:cs="Trebuchet MS"/>
        </w:rPr>
      </w:pPr>
      <w:r>
        <w:rPr>
          <w:rFonts w:ascii="Trebuchet MS" w:eastAsia="Calibri" w:hAnsi="Trebuchet MS" w:cs="Trebuchet MS"/>
          <w:b/>
          <w:u w:val="single"/>
        </w:rPr>
        <w:t>Măsura contribuie la obiectivele transversale ale Reg. (UE) nr. 1305/2013:</w:t>
      </w:r>
      <w:r>
        <w:rPr>
          <w:rFonts w:ascii="Trebuchet MS" w:eastAsia="Calibri" w:hAnsi="Trebuchet MS" w:cs="Trebuchet MS"/>
        </w:rPr>
        <w:t xml:space="preserve"> mediu, climă și inovare</w:t>
      </w:r>
    </w:p>
    <w:p w14:paraId="290F889D" w14:textId="77777777" w:rsidR="008B28EF" w:rsidRDefault="008B28EF" w:rsidP="008B28EF">
      <w:pPr>
        <w:autoSpaceDE w:val="0"/>
        <w:autoSpaceDN w:val="0"/>
        <w:adjustRightInd w:val="0"/>
        <w:spacing w:line="276" w:lineRule="auto"/>
        <w:jc w:val="both"/>
        <w:rPr>
          <w:rFonts w:ascii="Trebuchet MS" w:eastAsia="Calibri" w:hAnsi="Trebuchet MS" w:cs="Trebuchet MS"/>
        </w:rPr>
      </w:pPr>
      <w:r>
        <w:rPr>
          <w:rFonts w:ascii="Trebuchet MS" w:eastAsia="Calibri" w:hAnsi="Trebuchet MS" w:cs="Trebuchet MS"/>
          <w:b/>
          <w:u w:val="single"/>
        </w:rPr>
        <w:t>Complementaritatea cu alte măsuri din SDL:</w:t>
      </w:r>
      <w:r>
        <w:rPr>
          <w:rFonts w:ascii="Trebuchet MS" w:eastAsia="Calibri" w:hAnsi="Trebuchet MS" w:cs="Trebuchet MS"/>
        </w:rPr>
        <w:t xml:space="preserve"> - </w:t>
      </w:r>
    </w:p>
    <w:p w14:paraId="53F8AE33" w14:textId="77777777" w:rsidR="008B28EF" w:rsidRDefault="008B28EF" w:rsidP="008B28EF">
      <w:pPr>
        <w:autoSpaceDE w:val="0"/>
        <w:autoSpaceDN w:val="0"/>
        <w:adjustRightInd w:val="0"/>
        <w:spacing w:line="276" w:lineRule="auto"/>
        <w:jc w:val="both"/>
        <w:rPr>
          <w:rFonts w:ascii="Trebuchet MS" w:eastAsia="Calibri" w:hAnsi="Trebuchet MS" w:cs="Trebuchet MS"/>
        </w:rPr>
      </w:pPr>
      <w:r>
        <w:rPr>
          <w:rFonts w:ascii="Trebuchet MS" w:eastAsia="Calibri" w:hAnsi="Trebuchet MS" w:cs="Trebuchet MS"/>
          <w:b/>
          <w:u w:val="single"/>
        </w:rPr>
        <w:t>Sinergia cu alte măsuri din SDL:</w:t>
      </w:r>
      <w:r>
        <w:rPr>
          <w:rFonts w:ascii="Trebuchet MS" w:eastAsia="Calibri" w:hAnsi="Trebuchet MS" w:cs="Trebuchet MS"/>
          <w:b/>
        </w:rPr>
        <w:t xml:space="preserve"> </w:t>
      </w:r>
      <w:r>
        <w:rPr>
          <w:rFonts w:ascii="Trebuchet MS" w:eastAsia="Calibri" w:hAnsi="Trebuchet MS" w:cs="Trebuchet MS"/>
        </w:rPr>
        <w:t>M06/6B,  M07/6B,  M08/6B</w:t>
      </w:r>
    </w:p>
    <w:p w14:paraId="063FB917" w14:textId="77777777" w:rsidR="008B28EF" w:rsidRDefault="008B28EF" w:rsidP="008B28EF">
      <w:pPr>
        <w:autoSpaceDE w:val="0"/>
        <w:autoSpaceDN w:val="0"/>
        <w:adjustRightInd w:val="0"/>
        <w:spacing w:line="276" w:lineRule="auto"/>
        <w:jc w:val="both"/>
        <w:rPr>
          <w:rFonts w:ascii="Trebuchet MS" w:eastAsia="Calibri" w:hAnsi="Trebuchet MS" w:cs="Trebuchet MS"/>
        </w:rPr>
      </w:pPr>
    </w:p>
    <w:p w14:paraId="55AC63AC" w14:textId="77777777" w:rsidR="008B28EF" w:rsidRDefault="008B28EF" w:rsidP="008B28EF">
      <w:pPr>
        <w:shd w:val="clear" w:color="auto" w:fill="A6A6A6"/>
        <w:autoSpaceDE w:val="0"/>
        <w:autoSpaceDN w:val="0"/>
        <w:adjustRightInd w:val="0"/>
        <w:spacing w:line="276" w:lineRule="auto"/>
        <w:jc w:val="both"/>
        <w:rPr>
          <w:rFonts w:ascii="Trebuchet MS" w:eastAsia="Calibri" w:hAnsi="Trebuchet MS" w:cs="Trebuchet MS"/>
        </w:rPr>
      </w:pPr>
      <w:r>
        <w:rPr>
          <w:rFonts w:ascii="Trebuchet MS" w:eastAsia="Calibri" w:hAnsi="Trebuchet MS" w:cs="Trebuchet MS"/>
          <w:b/>
          <w:bCs/>
        </w:rPr>
        <w:t>2. Valoarea adăugată a măsurii</w:t>
      </w:r>
    </w:p>
    <w:p w14:paraId="51789FCA" w14:textId="77777777" w:rsidR="008B28EF" w:rsidRDefault="008B28EF" w:rsidP="008B28EF">
      <w:pPr>
        <w:autoSpaceDE w:val="0"/>
        <w:autoSpaceDN w:val="0"/>
        <w:adjustRightInd w:val="0"/>
        <w:spacing w:line="276" w:lineRule="auto"/>
        <w:jc w:val="both"/>
        <w:rPr>
          <w:rFonts w:ascii="Trebuchet MS" w:eastAsia="Calibri" w:hAnsi="Trebuchet MS" w:cs="Trebuchet MS"/>
        </w:rPr>
      </w:pPr>
      <w:r>
        <w:rPr>
          <w:rFonts w:ascii="Trebuchet MS" w:eastAsia="Calibri" w:hAnsi="Trebuchet MS" w:cs="Trebuchet MS"/>
        </w:rPr>
        <w:tab/>
        <w:t xml:space="preserve">Prin analiza SWOT au fost identificate puncte slabe ce pot fi ameliorate sau chiar eradicate prin valorificarea punctelor tari in vederea </w:t>
      </w:r>
      <w:proofErr w:type="spellStart"/>
      <w:r>
        <w:rPr>
          <w:rFonts w:ascii="Trebuchet MS" w:eastAsia="Calibri" w:hAnsi="Trebuchet MS" w:cs="Trebuchet MS"/>
        </w:rPr>
        <w:t>exploatarii</w:t>
      </w:r>
      <w:proofErr w:type="spellEnd"/>
      <w:r>
        <w:rPr>
          <w:rFonts w:ascii="Trebuchet MS" w:eastAsia="Calibri" w:hAnsi="Trebuchet MS" w:cs="Trebuchet MS"/>
        </w:rPr>
        <w:t xml:space="preserve"> profitabile a </w:t>
      </w:r>
      <w:proofErr w:type="spellStart"/>
      <w:r>
        <w:rPr>
          <w:rFonts w:ascii="Trebuchet MS" w:eastAsia="Calibri" w:hAnsi="Trebuchet MS" w:cs="Trebuchet MS"/>
        </w:rPr>
        <w:t>oportunitatilor</w:t>
      </w:r>
      <w:proofErr w:type="spellEnd"/>
      <w:r>
        <w:rPr>
          <w:rFonts w:ascii="Trebuchet MS" w:eastAsia="Calibri" w:hAnsi="Trebuchet MS" w:cs="Trebuchet MS"/>
        </w:rPr>
        <w:t xml:space="preserve"> oferite de teritoriul GAL prin </w:t>
      </w:r>
      <w:proofErr w:type="spellStart"/>
      <w:r>
        <w:rPr>
          <w:rFonts w:ascii="Trebuchet MS" w:eastAsia="Calibri" w:hAnsi="Trebuchet MS" w:cs="Trebuchet MS"/>
        </w:rPr>
        <w:t>infiintarea</w:t>
      </w:r>
      <w:proofErr w:type="spellEnd"/>
      <w:r>
        <w:rPr>
          <w:rFonts w:ascii="Trebuchet MS" w:eastAsia="Calibri" w:hAnsi="Trebuchet MS" w:cs="Trebuchet MS"/>
        </w:rPr>
        <w:t xml:space="preserve"> si dezvoltarea micilor </w:t>
      </w:r>
      <w:proofErr w:type="spellStart"/>
      <w:r>
        <w:rPr>
          <w:rFonts w:ascii="Trebuchet MS" w:eastAsia="Calibri" w:hAnsi="Trebuchet MS" w:cs="Trebuchet MS"/>
        </w:rPr>
        <w:t>intreprinderi</w:t>
      </w:r>
      <w:proofErr w:type="spellEnd"/>
      <w:r>
        <w:rPr>
          <w:rFonts w:ascii="Trebuchet MS" w:eastAsia="Calibri" w:hAnsi="Trebuchet MS" w:cs="Trebuchet MS"/>
        </w:rPr>
        <w:t xml:space="preserve"> cu activitate in domeniul </w:t>
      </w:r>
      <w:proofErr w:type="spellStart"/>
      <w:r>
        <w:rPr>
          <w:rFonts w:ascii="Trebuchet MS" w:eastAsia="Calibri" w:hAnsi="Trebuchet MS" w:cs="Trebuchet MS"/>
        </w:rPr>
        <w:t>nonagricol</w:t>
      </w:r>
      <w:proofErr w:type="spellEnd"/>
      <w:r>
        <w:rPr>
          <w:rFonts w:ascii="Trebuchet MS" w:eastAsia="Calibri" w:hAnsi="Trebuchet MS" w:cs="Trebuchet MS"/>
        </w:rPr>
        <w:t xml:space="preserve">. In acest sens, </w:t>
      </w:r>
      <w:proofErr w:type="spellStart"/>
      <w:r>
        <w:rPr>
          <w:rFonts w:ascii="Trebuchet MS" w:eastAsia="Calibri" w:hAnsi="Trebuchet MS" w:cs="Trebuchet MS"/>
        </w:rPr>
        <w:t>masura</w:t>
      </w:r>
      <w:proofErr w:type="spellEnd"/>
      <w:r>
        <w:rPr>
          <w:rFonts w:ascii="Trebuchet MS" w:eastAsia="Calibri" w:hAnsi="Trebuchet MS" w:cs="Trebuchet MS"/>
        </w:rPr>
        <w:t xml:space="preserve"> propusa poate contribui la dezvoltarea sociale si economice a teritoriului GAL „Codrii Pașcanilor” prin:</w:t>
      </w:r>
    </w:p>
    <w:p w14:paraId="1B96EE37" w14:textId="77777777" w:rsidR="008B28EF" w:rsidRDefault="008B28EF" w:rsidP="008B28EF">
      <w:pPr>
        <w:numPr>
          <w:ilvl w:val="0"/>
          <w:numId w:val="26"/>
        </w:numPr>
        <w:autoSpaceDE w:val="0"/>
        <w:autoSpaceDN w:val="0"/>
        <w:adjustRightInd w:val="0"/>
        <w:spacing w:after="0" w:line="276" w:lineRule="auto"/>
        <w:rPr>
          <w:rFonts w:ascii="Trebuchet MS" w:eastAsia="Calibri" w:hAnsi="Trebuchet MS" w:cs="Trebuchet MS"/>
          <w:color w:val="000000"/>
        </w:rPr>
      </w:pPr>
      <w:r>
        <w:rPr>
          <w:rFonts w:ascii="Trebuchet MS" w:eastAsia="Calibri" w:hAnsi="Trebuchet MS" w:cs="Trebuchet MS"/>
          <w:color w:val="000000"/>
        </w:rPr>
        <w:t xml:space="preserve">stimularea activităților economice noi din sfera serviciilor pentru populație sau pentru alte </w:t>
      </w:r>
      <w:proofErr w:type="spellStart"/>
      <w:r>
        <w:rPr>
          <w:rFonts w:ascii="Trebuchet MS" w:eastAsia="Calibri" w:hAnsi="Trebuchet MS" w:cs="Trebuchet MS"/>
          <w:color w:val="000000"/>
        </w:rPr>
        <w:t>activităţi</w:t>
      </w:r>
      <w:proofErr w:type="spellEnd"/>
      <w:r>
        <w:rPr>
          <w:rFonts w:ascii="Trebuchet MS" w:eastAsia="Calibri" w:hAnsi="Trebuchet MS" w:cs="Trebuchet MS"/>
          <w:color w:val="000000"/>
        </w:rPr>
        <w:t xml:space="preserve"> economice non-agricole;</w:t>
      </w:r>
    </w:p>
    <w:p w14:paraId="083D61B1" w14:textId="77777777" w:rsidR="008B28EF" w:rsidRDefault="008B28EF" w:rsidP="008B28EF">
      <w:pPr>
        <w:numPr>
          <w:ilvl w:val="0"/>
          <w:numId w:val="26"/>
        </w:numPr>
        <w:autoSpaceDE w:val="0"/>
        <w:autoSpaceDN w:val="0"/>
        <w:adjustRightInd w:val="0"/>
        <w:spacing w:after="0" w:line="276" w:lineRule="auto"/>
        <w:rPr>
          <w:rFonts w:ascii="Trebuchet MS" w:eastAsia="Calibri" w:hAnsi="Trebuchet MS" w:cs="Trebuchet MS"/>
          <w:color w:val="000000"/>
        </w:rPr>
      </w:pPr>
      <w:r>
        <w:rPr>
          <w:rFonts w:ascii="Trebuchet MS" w:eastAsia="Calibri" w:hAnsi="Trebuchet MS" w:cs="Trebuchet MS"/>
          <w:color w:val="000000"/>
        </w:rPr>
        <w:t>utilizarea inovării și a noilor tehnologii în activitățile non-agricole;</w:t>
      </w:r>
    </w:p>
    <w:p w14:paraId="35D96F23" w14:textId="77777777" w:rsidR="008B28EF" w:rsidRDefault="008B28EF" w:rsidP="008B28EF">
      <w:pPr>
        <w:numPr>
          <w:ilvl w:val="0"/>
          <w:numId w:val="26"/>
        </w:numPr>
        <w:autoSpaceDE w:val="0"/>
        <w:autoSpaceDN w:val="0"/>
        <w:adjustRightInd w:val="0"/>
        <w:spacing w:after="0" w:line="276" w:lineRule="auto"/>
        <w:jc w:val="both"/>
        <w:rPr>
          <w:rFonts w:ascii="Trebuchet MS" w:eastAsia="Calibri" w:hAnsi="Trebuchet MS" w:cs="Trebuchet MS"/>
        </w:rPr>
      </w:pPr>
      <w:r>
        <w:rPr>
          <w:rFonts w:ascii="Trebuchet MS" w:eastAsia="Calibri" w:hAnsi="Trebuchet MS" w:cs="Trebuchet MS"/>
        </w:rPr>
        <w:t>crearea/menținerea locurilor de muncă.</w:t>
      </w:r>
    </w:p>
    <w:p w14:paraId="71894F27" w14:textId="77777777" w:rsidR="008B28EF" w:rsidRDefault="008B28EF" w:rsidP="008B28EF">
      <w:pPr>
        <w:shd w:val="clear" w:color="auto" w:fill="A6A6A6"/>
        <w:autoSpaceDE w:val="0"/>
        <w:autoSpaceDN w:val="0"/>
        <w:adjustRightInd w:val="0"/>
        <w:spacing w:line="276" w:lineRule="auto"/>
        <w:jc w:val="both"/>
        <w:rPr>
          <w:rFonts w:ascii="Trebuchet MS" w:eastAsia="Calibri" w:hAnsi="Trebuchet MS" w:cs="Trebuchet MS"/>
        </w:rPr>
      </w:pPr>
      <w:r>
        <w:rPr>
          <w:rFonts w:ascii="Trebuchet MS" w:eastAsia="Calibri" w:hAnsi="Trebuchet MS" w:cs="Trebuchet MS"/>
          <w:b/>
          <w:bCs/>
        </w:rPr>
        <w:t>3. Trimiteri la alte acte legislative</w:t>
      </w:r>
    </w:p>
    <w:p w14:paraId="3BAE8946" w14:textId="77777777" w:rsidR="008B28EF" w:rsidRDefault="008B28EF" w:rsidP="008B28EF">
      <w:pPr>
        <w:numPr>
          <w:ilvl w:val="0"/>
          <w:numId w:val="17"/>
        </w:numPr>
        <w:autoSpaceDE w:val="0"/>
        <w:autoSpaceDN w:val="0"/>
        <w:adjustRightInd w:val="0"/>
        <w:spacing w:after="0" w:line="276" w:lineRule="auto"/>
        <w:contextualSpacing/>
        <w:jc w:val="both"/>
        <w:rPr>
          <w:rFonts w:ascii="Trebuchet MS" w:eastAsia="Calibri" w:hAnsi="Trebuchet MS" w:cs="Trebuchet MS"/>
        </w:rPr>
      </w:pPr>
      <w:r>
        <w:rPr>
          <w:rFonts w:ascii="Trebuchet MS" w:eastAsia="Calibri" w:hAnsi="Trebuchet MS" w:cs="Trebuchet MS"/>
        </w:rPr>
        <w:t xml:space="preserve">R (CE) nr. 361/2003 privind definirea micro-întreprinderilor și a întreprinderilor mici </w:t>
      </w:r>
      <w:proofErr w:type="spellStart"/>
      <w:r>
        <w:rPr>
          <w:rFonts w:ascii="Trebuchet MS" w:eastAsia="Calibri" w:hAnsi="Trebuchet MS" w:cs="Trebuchet MS"/>
        </w:rPr>
        <w:t>şi</w:t>
      </w:r>
      <w:proofErr w:type="spellEnd"/>
      <w:r>
        <w:rPr>
          <w:rFonts w:ascii="Trebuchet MS" w:eastAsia="Calibri" w:hAnsi="Trebuchet MS" w:cs="Trebuchet MS"/>
        </w:rPr>
        <w:t xml:space="preserve"> mijlocii;</w:t>
      </w:r>
    </w:p>
    <w:p w14:paraId="31D510E1" w14:textId="77777777" w:rsidR="008B28EF" w:rsidRDefault="008B28EF" w:rsidP="008B28EF">
      <w:pPr>
        <w:numPr>
          <w:ilvl w:val="0"/>
          <w:numId w:val="17"/>
        </w:numPr>
        <w:autoSpaceDE w:val="0"/>
        <w:autoSpaceDN w:val="0"/>
        <w:adjustRightInd w:val="0"/>
        <w:spacing w:after="0" w:line="276" w:lineRule="auto"/>
        <w:contextualSpacing/>
        <w:jc w:val="both"/>
        <w:rPr>
          <w:rFonts w:ascii="Trebuchet MS" w:eastAsia="Calibri" w:hAnsi="Trebuchet MS" w:cs="Trebuchet MS"/>
        </w:rPr>
      </w:pPr>
      <w:r>
        <w:rPr>
          <w:rFonts w:ascii="Trebuchet MS" w:eastAsia="Calibri" w:hAnsi="Trebuchet MS" w:cs="Trebuchet MS"/>
        </w:rPr>
        <w:t>Comunicarea Comisiei nr. 2008/C14/02 cu privire la revizuirea metodei de stabilire a ratelor de referință și de actualizare;</w:t>
      </w:r>
    </w:p>
    <w:p w14:paraId="55F56865" w14:textId="77777777" w:rsidR="008B28EF" w:rsidRDefault="008B28EF" w:rsidP="008B28EF">
      <w:pPr>
        <w:numPr>
          <w:ilvl w:val="0"/>
          <w:numId w:val="17"/>
        </w:numPr>
        <w:autoSpaceDE w:val="0"/>
        <w:autoSpaceDN w:val="0"/>
        <w:adjustRightInd w:val="0"/>
        <w:spacing w:after="0" w:line="276" w:lineRule="auto"/>
        <w:contextualSpacing/>
        <w:jc w:val="both"/>
        <w:rPr>
          <w:rFonts w:ascii="Trebuchet MS" w:eastAsia="Calibri" w:hAnsi="Trebuchet MS" w:cs="Trebuchet MS"/>
        </w:rPr>
      </w:pPr>
      <w:r>
        <w:rPr>
          <w:rFonts w:ascii="Trebuchet MS" w:eastAsia="Calibri" w:hAnsi="Trebuchet MS" w:cs="Trebuchet MS"/>
        </w:rPr>
        <w:t>Comunicarea Comisiei nr. 2008/C155/02 cu privire la aplicarea art. 87 și 88 din Tratatul CE privind ajutoarele de stat sub formă de garanții;</w:t>
      </w:r>
    </w:p>
    <w:p w14:paraId="42B2D0AB" w14:textId="77777777" w:rsidR="008B28EF" w:rsidRDefault="008B28EF" w:rsidP="008B28EF">
      <w:pPr>
        <w:numPr>
          <w:ilvl w:val="0"/>
          <w:numId w:val="17"/>
        </w:numPr>
        <w:autoSpaceDE w:val="0"/>
        <w:autoSpaceDN w:val="0"/>
        <w:adjustRightInd w:val="0"/>
        <w:spacing w:after="0" w:line="276" w:lineRule="auto"/>
        <w:contextualSpacing/>
        <w:jc w:val="both"/>
        <w:rPr>
          <w:rFonts w:ascii="Trebuchet MS" w:eastAsia="Calibri" w:hAnsi="Trebuchet MS" w:cs="Trebuchet MS"/>
        </w:rPr>
      </w:pPr>
      <w:r>
        <w:rPr>
          <w:rFonts w:ascii="Trebuchet MS" w:eastAsia="Calibri" w:hAnsi="Trebuchet MS" w:cs="Trebuchet MS"/>
        </w:rPr>
        <w:t xml:space="preserve">R (UE) nr. 1407/2013 privind aplicarea art. 107 și 108 din Tratatul privind funcționarea Uniunii Europene referitor la ajutoarele de </w:t>
      </w:r>
      <w:proofErr w:type="spellStart"/>
      <w:r>
        <w:rPr>
          <w:rFonts w:ascii="Trebuchet MS" w:eastAsia="Calibri" w:hAnsi="Trebuchet MS" w:cs="Trebuchet MS"/>
        </w:rPr>
        <w:t>minimis</w:t>
      </w:r>
      <w:proofErr w:type="spellEnd"/>
      <w:r>
        <w:rPr>
          <w:rFonts w:ascii="Trebuchet MS" w:eastAsia="Calibri" w:hAnsi="Trebuchet MS" w:cs="Trebuchet MS"/>
        </w:rPr>
        <w:t>;</w:t>
      </w:r>
    </w:p>
    <w:p w14:paraId="60FC1220" w14:textId="77777777" w:rsidR="008B28EF" w:rsidRDefault="008B28EF" w:rsidP="008B28EF">
      <w:pPr>
        <w:numPr>
          <w:ilvl w:val="0"/>
          <w:numId w:val="17"/>
        </w:numPr>
        <w:autoSpaceDE w:val="0"/>
        <w:autoSpaceDN w:val="0"/>
        <w:adjustRightInd w:val="0"/>
        <w:spacing w:after="0" w:line="276" w:lineRule="auto"/>
        <w:contextualSpacing/>
        <w:jc w:val="both"/>
        <w:rPr>
          <w:rFonts w:ascii="Trebuchet MS" w:eastAsia="Calibri" w:hAnsi="Trebuchet MS" w:cs="Trebuchet MS"/>
        </w:rPr>
      </w:pPr>
      <w:r>
        <w:rPr>
          <w:rFonts w:ascii="Trebuchet MS" w:eastAsia="Calibri" w:hAnsi="Trebuchet MS" w:cs="Trebuchet MS"/>
        </w:rPr>
        <w:t>Linii directoare comunitare privind ajutorul de stat pentru salvarea și restructurarea întreprinderilor aflate în dificultate;</w:t>
      </w:r>
    </w:p>
    <w:p w14:paraId="415045F1" w14:textId="77777777" w:rsidR="008B28EF" w:rsidRDefault="008B28EF" w:rsidP="008B28EF">
      <w:pPr>
        <w:numPr>
          <w:ilvl w:val="0"/>
          <w:numId w:val="17"/>
        </w:numPr>
        <w:autoSpaceDE w:val="0"/>
        <w:autoSpaceDN w:val="0"/>
        <w:adjustRightInd w:val="0"/>
        <w:spacing w:after="0" w:line="276" w:lineRule="auto"/>
        <w:contextualSpacing/>
        <w:jc w:val="both"/>
        <w:rPr>
          <w:rFonts w:ascii="Trebuchet MS" w:eastAsia="Calibri" w:hAnsi="Trebuchet MS" w:cs="Trebuchet MS"/>
        </w:rPr>
      </w:pPr>
      <w:r>
        <w:rPr>
          <w:rFonts w:ascii="Trebuchet MS" w:eastAsia="Calibri" w:hAnsi="Trebuchet MS" w:cs="Arial"/>
        </w:rPr>
        <w:lastRenderedPageBreak/>
        <w:t>Legea nr. 346/2004 privind stimularea înființării și dezvoltării întreprinderilor mici și mijlocii, cu modificările și completările ulterioare</w:t>
      </w:r>
    </w:p>
    <w:p w14:paraId="3F98131B" w14:textId="77777777" w:rsidR="008B28EF" w:rsidRDefault="008B28EF" w:rsidP="008B28EF">
      <w:pPr>
        <w:numPr>
          <w:ilvl w:val="0"/>
          <w:numId w:val="17"/>
        </w:numPr>
        <w:autoSpaceDE w:val="0"/>
        <w:autoSpaceDN w:val="0"/>
        <w:adjustRightInd w:val="0"/>
        <w:spacing w:after="0" w:line="276" w:lineRule="auto"/>
        <w:contextualSpacing/>
        <w:jc w:val="both"/>
        <w:rPr>
          <w:rFonts w:ascii="Trebuchet MS" w:eastAsia="Calibri" w:hAnsi="Trebuchet MS" w:cs="Trebuchet MS"/>
        </w:rPr>
      </w:pPr>
      <w:r>
        <w:rPr>
          <w:rFonts w:ascii="Trebuchet MS" w:eastAsia="Calibri" w:hAnsi="Trebuchet MS" w:cs="Trebuchet MS"/>
        </w:rPr>
        <w:t>Ordonanță de urgență nr. 44/2008 privind desfășurarea activităților economice de către persoanele fizice autorizate, întreprinderile individuale și întreprinderile familiale cu modificările și completările ulterioare;</w:t>
      </w:r>
    </w:p>
    <w:p w14:paraId="4821C382" w14:textId="77777777" w:rsidR="008B28EF" w:rsidRDefault="008B28EF" w:rsidP="008B28EF">
      <w:pPr>
        <w:numPr>
          <w:ilvl w:val="0"/>
          <w:numId w:val="17"/>
        </w:numPr>
        <w:autoSpaceDE w:val="0"/>
        <w:autoSpaceDN w:val="0"/>
        <w:adjustRightInd w:val="0"/>
        <w:spacing w:after="0" w:line="276" w:lineRule="auto"/>
        <w:contextualSpacing/>
        <w:jc w:val="both"/>
        <w:rPr>
          <w:rFonts w:ascii="Trebuchet MS" w:eastAsia="Calibri" w:hAnsi="Trebuchet MS" w:cs="Trebuchet MS"/>
        </w:rPr>
      </w:pPr>
      <w:r>
        <w:rPr>
          <w:rFonts w:ascii="Trebuchet MS" w:eastAsia="Calibri" w:hAnsi="Trebuchet MS" w:cs="Trebuchet MS"/>
        </w:rPr>
        <w:t>Ordonanța de Urgență nr. 142/2008 privind aprobarea Planului de amenajare a teritoriului național;</w:t>
      </w:r>
    </w:p>
    <w:p w14:paraId="52561DC1" w14:textId="77777777" w:rsidR="008B28EF" w:rsidRDefault="008B28EF" w:rsidP="008B28EF">
      <w:pPr>
        <w:numPr>
          <w:ilvl w:val="0"/>
          <w:numId w:val="17"/>
        </w:numPr>
        <w:autoSpaceDE w:val="0"/>
        <w:autoSpaceDN w:val="0"/>
        <w:adjustRightInd w:val="0"/>
        <w:spacing w:after="0" w:line="276" w:lineRule="auto"/>
        <w:contextualSpacing/>
        <w:jc w:val="both"/>
        <w:rPr>
          <w:rFonts w:ascii="Trebuchet MS" w:eastAsia="Calibri" w:hAnsi="Trebuchet MS" w:cs="Trebuchet MS"/>
        </w:rPr>
      </w:pPr>
      <w:r>
        <w:rPr>
          <w:rFonts w:ascii="Trebuchet MS" w:eastAsia="Calibri" w:hAnsi="Trebuchet MS" w:cs="Arial"/>
        </w:rPr>
        <w:t>Ordinul nr. 65/2013 pentru aprobarea normelor metodologice privind eliberarea certificatelor de clasificare a structurilor de primire turistice cu funcțiuni de cazare și alimentație publică, a licențelor și brevetelor de turism.</w:t>
      </w:r>
    </w:p>
    <w:p w14:paraId="4CC0528C" w14:textId="77777777" w:rsidR="008B28EF" w:rsidRDefault="008B28EF" w:rsidP="008B28EF">
      <w:pPr>
        <w:shd w:val="clear" w:color="auto" w:fill="A6A6A6"/>
        <w:autoSpaceDE w:val="0"/>
        <w:autoSpaceDN w:val="0"/>
        <w:adjustRightInd w:val="0"/>
        <w:spacing w:line="276" w:lineRule="auto"/>
        <w:jc w:val="both"/>
        <w:rPr>
          <w:rFonts w:ascii="Trebuchet MS" w:eastAsia="Calibri" w:hAnsi="Trebuchet MS" w:cs="Trebuchet MS"/>
        </w:rPr>
      </w:pPr>
      <w:r>
        <w:rPr>
          <w:rFonts w:ascii="Trebuchet MS" w:eastAsia="Calibri" w:hAnsi="Trebuchet MS" w:cs="Trebuchet MS"/>
          <w:b/>
          <w:bCs/>
        </w:rPr>
        <w:t>4. Beneficiari direcți/indirecți (grup țintă)</w:t>
      </w:r>
    </w:p>
    <w:p w14:paraId="092BB21C" w14:textId="77777777" w:rsidR="008B28EF" w:rsidRDefault="008B28EF" w:rsidP="008B28EF">
      <w:pPr>
        <w:autoSpaceDE w:val="0"/>
        <w:autoSpaceDN w:val="0"/>
        <w:adjustRightInd w:val="0"/>
        <w:spacing w:line="276" w:lineRule="auto"/>
        <w:ind w:firstLine="426"/>
        <w:jc w:val="both"/>
        <w:rPr>
          <w:rFonts w:ascii="Trebuchet MS" w:eastAsia="Calibri" w:hAnsi="Trebuchet MS" w:cs="Trebuchet MS"/>
        </w:rPr>
      </w:pPr>
      <w:r>
        <w:rPr>
          <w:rFonts w:ascii="Trebuchet MS" w:eastAsia="Calibri" w:hAnsi="Trebuchet MS" w:cs="Trebuchet MS"/>
        </w:rPr>
        <w:t>Beneficiari direcți:</w:t>
      </w:r>
    </w:p>
    <w:p w14:paraId="6C5C8934" w14:textId="77777777" w:rsidR="008B28EF" w:rsidRDefault="008B28EF" w:rsidP="008B28EF">
      <w:pPr>
        <w:numPr>
          <w:ilvl w:val="0"/>
          <w:numId w:val="18"/>
        </w:numPr>
        <w:autoSpaceDE w:val="0"/>
        <w:autoSpaceDN w:val="0"/>
        <w:adjustRightInd w:val="0"/>
        <w:spacing w:after="0" w:line="276" w:lineRule="auto"/>
        <w:jc w:val="both"/>
        <w:rPr>
          <w:rFonts w:ascii="Trebuchet MS" w:eastAsia="Calibri" w:hAnsi="Trebuchet MS" w:cs="Trebuchet MS"/>
        </w:rPr>
      </w:pPr>
      <w:r>
        <w:rPr>
          <w:rFonts w:ascii="Trebuchet MS" w:eastAsia="Calibri" w:hAnsi="Trebuchet MS" w:cs="Trebuchet MS"/>
        </w:rPr>
        <w:t>micro‐întreprinderi și întreprinderi neagricole mici existente și nou‐înființate (start‐</w:t>
      </w:r>
      <w:proofErr w:type="spellStart"/>
      <w:r>
        <w:rPr>
          <w:rFonts w:ascii="Trebuchet MS" w:eastAsia="Calibri" w:hAnsi="Trebuchet MS" w:cs="Trebuchet MS"/>
        </w:rPr>
        <w:t>ups</w:t>
      </w:r>
      <w:proofErr w:type="spellEnd"/>
      <w:r>
        <w:rPr>
          <w:rFonts w:ascii="Trebuchet MS" w:eastAsia="Calibri" w:hAnsi="Trebuchet MS" w:cs="Trebuchet MS"/>
        </w:rPr>
        <w:t>) din teritoriul GAL;</w:t>
      </w:r>
    </w:p>
    <w:p w14:paraId="35087019" w14:textId="77777777" w:rsidR="008B28EF" w:rsidRDefault="008B28EF" w:rsidP="008B28EF">
      <w:pPr>
        <w:numPr>
          <w:ilvl w:val="0"/>
          <w:numId w:val="18"/>
        </w:numPr>
        <w:autoSpaceDE w:val="0"/>
        <w:autoSpaceDN w:val="0"/>
        <w:adjustRightInd w:val="0"/>
        <w:spacing w:after="0" w:line="276" w:lineRule="auto"/>
        <w:jc w:val="both"/>
        <w:rPr>
          <w:rFonts w:ascii="Trebuchet MS" w:eastAsia="Calibri" w:hAnsi="Trebuchet MS" w:cs="Trebuchet MS"/>
        </w:rPr>
      </w:pPr>
      <w:r>
        <w:rPr>
          <w:rFonts w:ascii="Trebuchet MS" w:eastAsia="Calibri" w:hAnsi="Trebuchet MS" w:cs="Trebuchet MS"/>
        </w:rPr>
        <w:t>fermierii sau membrii unor gospodării agricole (autorizați cu statut minim pe PFA) care își diversifică activitatea de bază agricolă prin dezvoltarea unei activități neagricole în zona rurală în cadrul întreprinderii deja existente, încadrabile în micro‐întreprinderi și întreprinderi mici, cu excepția persoanelor fizice neautorizate;</w:t>
      </w:r>
    </w:p>
    <w:p w14:paraId="1FC1519D" w14:textId="77777777" w:rsidR="008B28EF" w:rsidRDefault="008B28EF" w:rsidP="008B28EF">
      <w:pPr>
        <w:numPr>
          <w:ilvl w:val="0"/>
          <w:numId w:val="18"/>
        </w:numPr>
        <w:autoSpaceDE w:val="0"/>
        <w:autoSpaceDN w:val="0"/>
        <w:adjustRightInd w:val="0"/>
        <w:spacing w:after="0" w:line="276" w:lineRule="auto"/>
        <w:jc w:val="both"/>
        <w:rPr>
          <w:rFonts w:ascii="Trebuchet MS" w:eastAsia="Calibri" w:hAnsi="Trebuchet MS" w:cs="Trebuchet MS"/>
        </w:rPr>
      </w:pPr>
      <w:r>
        <w:rPr>
          <w:rFonts w:ascii="Trebuchet MS" w:eastAsia="Calibri" w:hAnsi="Trebuchet MS" w:cs="Trebuchet MS"/>
        </w:rPr>
        <w:t>medicul veterinar cu drept de liberă practică, care este organizat și funcționează în cadrul unui cabinet medical veterinar individual în conformitate cu Legea 160/1998 pentru organizarea și exercitarea profesiunii de medic veterinar;</w:t>
      </w:r>
    </w:p>
    <w:p w14:paraId="5664C867" w14:textId="77777777" w:rsidR="008B28EF" w:rsidRDefault="008B28EF" w:rsidP="008B28EF">
      <w:pPr>
        <w:numPr>
          <w:ilvl w:val="0"/>
          <w:numId w:val="18"/>
        </w:numPr>
        <w:autoSpaceDE w:val="0"/>
        <w:autoSpaceDN w:val="0"/>
        <w:adjustRightInd w:val="0"/>
        <w:spacing w:after="0" w:line="276" w:lineRule="auto"/>
        <w:jc w:val="both"/>
        <w:rPr>
          <w:rFonts w:ascii="Trebuchet MS" w:eastAsia="Calibri" w:hAnsi="Trebuchet MS" w:cs="Trebuchet MS"/>
        </w:rPr>
      </w:pPr>
      <w:r>
        <w:rPr>
          <w:rFonts w:ascii="Trebuchet MS" w:eastAsia="Calibri" w:hAnsi="Trebuchet MS" w:cs="Trebuchet MS"/>
        </w:rPr>
        <w:t>medicul uman cu drept de liberă practică care este organizat și funcționează în cadrul unui cabinet medical individual în conformitate cu Ordonanța Guvernului nr 124/1998 privind organizarea și funcționarea cabinetelor medicale.</w:t>
      </w:r>
    </w:p>
    <w:p w14:paraId="7369057C" w14:textId="77777777" w:rsidR="008B28EF" w:rsidRDefault="008B28EF" w:rsidP="008B28EF">
      <w:pPr>
        <w:autoSpaceDE w:val="0"/>
        <w:autoSpaceDN w:val="0"/>
        <w:adjustRightInd w:val="0"/>
        <w:spacing w:line="276" w:lineRule="auto"/>
        <w:ind w:firstLine="426"/>
        <w:jc w:val="both"/>
        <w:rPr>
          <w:rFonts w:ascii="Trebuchet MS" w:eastAsia="Calibri" w:hAnsi="Trebuchet MS" w:cs="Trebuchet MS"/>
        </w:rPr>
      </w:pPr>
      <w:r>
        <w:rPr>
          <w:rFonts w:ascii="Trebuchet MS" w:eastAsia="Calibri" w:hAnsi="Trebuchet MS" w:cs="Trebuchet MS"/>
        </w:rPr>
        <w:t>Beneficiarii indirecți:</w:t>
      </w:r>
    </w:p>
    <w:p w14:paraId="1F045FBC" w14:textId="77777777" w:rsidR="008B28EF" w:rsidRDefault="008B28EF" w:rsidP="008B28EF">
      <w:pPr>
        <w:numPr>
          <w:ilvl w:val="0"/>
          <w:numId w:val="19"/>
        </w:numPr>
        <w:autoSpaceDE w:val="0"/>
        <w:autoSpaceDN w:val="0"/>
        <w:adjustRightInd w:val="0"/>
        <w:spacing w:after="0" w:line="276" w:lineRule="auto"/>
        <w:jc w:val="both"/>
        <w:rPr>
          <w:rFonts w:ascii="Trebuchet MS" w:eastAsia="Calibri" w:hAnsi="Trebuchet MS" w:cs="Trebuchet MS"/>
        </w:rPr>
      </w:pPr>
      <w:r>
        <w:rPr>
          <w:rFonts w:ascii="Trebuchet MS" w:eastAsia="Calibri" w:hAnsi="Trebuchet MS" w:cs="Trebuchet MS"/>
        </w:rPr>
        <w:t>persoanele pentru care se creează locuri de muncă;</w:t>
      </w:r>
    </w:p>
    <w:p w14:paraId="05D9622D" w14:textId="77777777" w:rsidR="008B28EF" w:rsidRDefault="008B28EF" w:rsidP="008B28EF">
      <w:pPr>
        <w:numPr>
          <w:ilvl w:val="0"/>
          <w:numId w:val="19"/>
        </w:numPr>
        <w:autoSpaceDE w:val="0"/>
        <w:autoSpaceDN w:val="0"/>
        <w:adjustRightInd w:val="0"/>
        <w:spacing w:after="0" w:line="276" w:lineRule="auto"/>
        <w:jc w:val="both"/>
        <w:rPr>
          <w:rFonts w:ascii="Trebuchet MS" w:eastAsia="Calibri" w:hAnsi="Trebuchet MS" w:cs="Trebuchet MS"/>
        </w:rPr>
      </w:pPr>
      <w:r>
        <w:rPr>
          <w:rFonts w:ascii="Trebuchet MS" w:eastAsia="Calibri" w:hAnsi="Trebuchet MS" w:cs="Trebuchet MS"/>
        </w:rPr>
        <w:t>populația care va beneficia de diversitatea și calitatea crescută a serviciilor/produselor.</w:t>
      </w:r>
    </w:p>
    <w:p w14:paraId="7F9818A2" w14:textId="77777777" w:rsidR="008B28EF" w:rsidRDefault="008B28EF" w:rsidP="008B28EF">
      <w:pPr>
        <w:shd w:val="clear" w:color="auto" w:fill="A6A6A6"/>
        <w:autoSpaceDE w:val="0"/>
        <w:autoSpaceDN w:val="0"/>
        <w:adjustRightInd w:val="0"/>
        <w:spacing w:line="276" w:lineRule="auto"/>
        <w:jc w:val="both"/>
        <w:rPr>
          <w:rFonts w:ascii="Trebuchet MS" w:eastAsia="Calibri" w:hAnsi="Trebuchet MS" w:cs="Trebuchet MS"/>
        </w:rPr>
      </w:pPr>
      <w:r>
        <w:rPr>
          <w:rFonts w:ascii="Trebuchet MS" w:eastAsia="Calibri" w:hAnsi="Trebuchet MS" w:cs="Trebuchet MS"/>
          <w:b/>
          <w:bCs/>
        </w:rPr>
        <w:t>5. Tip de sprijin</w:t>
      </w:r>
    </w:p>
    <w:p w14:paraId="08F5F937" w14:textId="77777777" w:rsidR="008B28EF" w:rsidRDefault="008B28EF" w:rsidP="008B28EF">
      <w:pPr>
        <w:numPr>
          <w:ilvl w:val="0"/>
          <w:numId w:val="11"/>
        </w:numPr>
        <w:autoSpaceDE w:val="0"/>
        <w:autoSpaceDN w:val="0"/>
        <w:adjustRightInd w:val="0"/>
        <w:spacing w:after="0" w:line="276" w:lineRule="auto"/>
        <w:ind w:left="709"/>
        <w:jc w:val="both"/>
        <w:rPr>
          <w:rFonts w:ascii="Trebuchet MS" w:eastAsia="Calibri" w:hAnsi="Trebuchet MS" w:cs="Trebuchet MS"/>
          <w:bCs/>
        </w:rPr>
      </w:pPr>
      <w:r>
        <w:rPr>
          <w:rFonts w:ascii="Trebuchet MS" w:eastAsia="Calibri" w:hAnsi="Trebuchet MS" w:cs="Trebuchet MS"/>
          <w:bCs/>
        </w:rPr>
        <w:t>Rambursarea costurilor eligibile suportate și plătite efectiv;</w:t>
      </w:r>
    </w:p>
    <w:p w14:paraId="5F6657EB" w14:textId="77777777" w:rsidR="008B28EF" w:rsidRDefault="008B28EF" w:rsidP="008B28EF">
      <w:pPr>
        <w:numPr>
          <w:ilvl w:val="0"/>
          <w:numId w:val="11"/>
        </w:numPr>
        <w:autoSpaceDE w:val="0"/>
        <w:autoSpaceDN w:val="0"/>
        <w:adjustRightInd w:val="0"/>
        <w:spacing w:after="0" w:line="276" w:lineRule="auto"/>
        <w:ind w:left="709"/>
        <w:jc w:val="both"/>
        <w:rPr>
          <w:rFonts w:ascii="Trebuchet MS" w:eastAsia="Calibri" w:hAnsi="Trebuchet MS" w:cs="Trebuchet MS"/>
          <w:bCs/>
        </w:rPr>
      </w:pPr>
      <w:r>
        <w:rPr>
          <w:rFonts w:ascii="Trebuchet MS" w:eastAsia="Calibri" w:hAnsi="Trebuchet MS" w:cs="Trebuchet MS"/>
          <w:bCs/>
        </w:rPr>
        <w:t>Plăți în avans, cu condiția constituirii unei garanții bancare corespunzătoare procentului de 100% din valoarea avansului, în conformitate cu art. 45 (4) și art. 63 ale R (UE) nr. 1305/2013.</w:t>
      </w:r>
    </w:p>
    <w:p w14:paraId="7447C143" w14:textId="77777777" w:rsidR="008B28EF" w:rsidRDefault="008B28EF" w:rsidP="008B28EF">
      <w:pPr>
        <w:shd w:val="clear" w:color="auto" w:fill="A6A6A6"/>
        <w:autoSpaceDE w:val="0"/>
        <w:autoSpaceDN w:val="0"/>
        <w:adjustRightInd w:val="0"/>
        <w:spacing w:line="276" w:lineRule="auto"/>
        <w:jc w:val="both"/>
        <w:rPr>
          <w:rFonts w:ascii="Trebuchet MS" w:eastAsia="Calibri" w:hAnsi="Trebuchet MS" w:cs="Trebuchet MS"/>
        </w:rPr>
      </w:pPr>
      <w:r>
        <w:rPr>
          <w:rFonts w:ascii="Trebuchet MS" w:eastAsia="Calibri" w:hAnsi="Trebuchet MS" w:cs="Trebuchet MS"/>
          <w:b/>
          <w:bCs/>
        </w:rPr>
        <w:t>6. Tipuri de acțiuni eligibile și neeligibile</w:t>
      </w:r>
    </w:p>
    <w:p w14:paraId="7FCE20F2" w14:textId="77777777" w:rsidR="008B28EF" w:rsidRDefault="008B28EF" w:rsidP="008B28EF">
      <w:pPr>
        <w:autoSpaceDE w:val="0"/>
        <w:autoSpaceDN w:val="0"/>
        <w:adjustRightInd w:val="0"/>
        <w:spacing w:line="276" w:lineRule="auto"/>
        <w:ind w:firstLine="720"/>
        <w:jc w:val="both"/>
        <w:rPr>
          <w:rFonts w:ascii="Trebuchet MS" w:eastAsia="Calibri" w:hAnsi="Trebuchet MS" w:cs="Trebuchet MS"/>
          <w:b/>
          <w:bCs/>
        </w:rPr>
      </w:pPr>
      <w:r>
        <w:rPr>
          <w:rFonts w:ascii="Trebuchet MS" w:eastAsia="Calibri" w:hAnsi="Trebuchet MS" w:cs="Trebuchet MS"/>
          <w:b/>
          <w:bCs/>
        </w:rPr>
        <w:t>Tipuri de operațiuni eligibile (cu caracter exemplificativ si nelimitativ):</w:t>
      </w:r>
    </w:p>
    <w:p w14:paraId="21D2DCA0" w14:textId="77777777" w:rsidR="008B28EF" w:rsidRDefault="008B28EF" w:rsidP="008B28EF">
      <w:pPr>
        <w:numPr>
          <w:ilvl w:val="0"/>
          <w:numId w:val="20"/>
        </w:numPr>
        <w:autoSpaceDE w:val="0"/>
        <w:autoSpaceDN w:val="0"/>
        <w:adjustRightInd w:val="0"/>
        <w:spacing w:after="0" w:line="276" w:lineRule="auto"/>
        <w:ind w:left="1080"/>
        <w:contextualSpacing/>
        <w:jc w:val="both"/>
        <w:rPr>
          <w:rFonts w:ascii="Trebuchet MS" w:eastAsia="Calibri" w:hAnsi="Trebuchet MS" w:cs="Trebuchet MS"/>
          <w:bCs/>
        </w:rPr>
      </w:pPr>
      <w:r>
        <w:rPr>
          <w:rFonts w:ascii="Trebuchet MS" w:eastAsia="Calibri" w:hAnsi="Trebuchet MS" w:cs="Trebuchet MS"/>
          <w:bCs/>
        </w:rPr>
        <w:t>Investiții pentru producerea și comercializarea produselor non-agricole, cum ar fi:</w:t>
      </w:r>
    </w:p>
    <w:p w14:paraId="3166B194" w14:textId="77777777" w:rsidR="008B28EF" w:rsidRDefault="008B28EF" w:rsidP="008B28EF">
      <w:pPr>
        <w:numPr>
          <w:ilvl w:val="2"/>
          <w:numId w:val="12"/>
        </w:numPr>
        <w:autoSpaceDE w:val="0"/>
        <w:autoSpaceDN w:val="0"/>
        <w:adjustRightInd w:val="0"/>
        <w:spacing w:after="0" w:line="276" w:lineRule="auto"/>
        <w:ind w:left="2148"/>
        <w:contextualSpacing/>
        <w:jc w:val="both"/>
        <w:rPr>
          <w:rFonts w:ascii="Trebuchet MS" w:eastAsia="Calibri" w:hAnsi="Trebuchet MS" w:cs="Trebuchet MS"/>
          <w:bCs/>
        </w:rPr>
      </w:pPr>
      <w:r>
        <w:rPr>
          <w:rFonts w:ascii="Trebuchet MS" w:eastAsia="Calibri" w:hAnsi="Trebuchet MS" w:cs="Trebuchet MS"/>
          <w:bCs/>
        </w:rPr>
        <w:t>fabricarea produselor textile, îmbrăcăminte, articole de marochinărie, articole de hârtie și carton;</w:t>
      </w:r>
    </w:p>
    <w:p w14:paraId="4BB7513C" w14:textId="77777777" w:rsidR="008B28EF" w:rsidRDefault="008B28EF" w:rsidP="008B28EF">
      <w:pPr>
        <w:numPr>
          <w:ilvl w:val="2"/>
          <w:numId w:val="12"/>
        </w:numPr>
        <w:autoSpaceDE w:val="0"/>
        <w:autoSpaceDN w:val="0"/>
        <w:adjustRightInd w:val="0"/>
        <w:spacing w:after="0" w:line="276" w:lineRule="auto"/>
        <w:ind w:left="2148"/>
        <w:contextualSpacing/>
        <w:jc w:val="both"/>
        <w:rPr>
          <w:rFonts w:ascii="Trebuchet MS" w:eastAsia="Calibri" w:hAnsi="Trebuchet MS" w:cs="Trebuchet MS"/>
          <w:bCs/>
        </w:rPr>
      </w:pPr>
      <w:r>
        <w:rPr>
          <w:rFonts w:ascii="Trebuchet MS" w:eastAsia="Calibri" w:hAnsi="Trebuchet MS" w:cs="Trebuchet MS"/>
          <w:bCs/>
        </w:rPr>
        <w:t>fabricarea produselor chimice, farmaceutice;</w:t>
      </w:r>
    </w:p>
    <w:p w14:paraId="52B435CD" w14:textId="77777777" w:rsidR="008B28EF" w:rsidRDefault="008B28EF" w:rsidP="008B28EF">
      <w:pPr>
        <w:numPr>
          <w:ilvl w:val="2"/>
          <w:numId w:val="12"/>
        </w:numPr>
        <w:autoSpaceDE w:val="0"/>
        <w:autoSpaceDN w:val="0"/>
        <w:adjustRightInd w:val="0"/>
        <w:spacing w:after="0" w:line="276" w:lineRule="auto"/>
        <w:ind w:left="2148"/>
        <w:contextualSpacing/>
        <w:jc w:val="both"/>
        <w:rPr>
          <w:rFonts w:ascii="Trebuchet MS" w:eastAsia="Calibri" w:hAnsi="Trebuchet MS" w:cs="Trebuchet MS"/>
          <w:bCs/>
        </w:rPr>
      </w:pPr>
      <w:r>
        <w:rPr>
          <w:rFonts w:ascii="Trebuchet MS" w:eastAsia="Calibri" w:hAnsi="Trebuchet MS" w:cs="Trebuchet MS"/>
          <w:bCs/>
        </w:rPr>
        <w:t>activități de prelucrare a produselor lemnoase;</w:t>
      </w:r>
    </w:p>
    <w:p w14:paraId="6680CC7E" w14:textId="77777777" w:rsidR="008B28EF" w:rsidRDefault="008B28EF" w:rsidP="008B28EF">
      <w:pPr>
        <w:numPr>
          <w:ilvl w:val="2"/>
          <w:numId w:val="12"/>
        </w:numPr>
        <w:autoSpaceDE w:val="0"/>
        <w:autoSpaceDN w:val="0"/>
        <w:adjustRightInd w:val="0"/>
        <w:spacing w:after="0" w:line="276" w:lineRule="auto"/>
        <w:ind w:left="2148"/>
        <w:contextualSpacing/>
        <w:jc w:val="both"/>
        <w:rPr>
          <w:rFonts w:ascii="Trebuchet MS" w:eastAsia="Calibri" w:hAnsi="Trebuchet MS" w:cs="Trebuchet MS"/>
          <w:bCs/>
        </w:rPr>
      </w:pPr>
      <w:r>
        <w:rPr>
          <w:rFonts w:ascii="Trebuchet MS" w:eastAsia="Calibri" w:hAnsi="Trebuchet MS" w:cs="Trebuchet MS"/>
          <w:bCs/>
        </w:rPr>
        <w:t>industrie metalurgică, fabricare construcții metalice, mașini, utilaje și echipamente;</w:t>
      </w:r>
    </w:p>
    <w:p w14:paraId="7631E180" w14:textId="77777777" w:rsidR="008B28EF" w:rsidRDefault="008B28EF" w:rsidP="008B28EF">
      <w:pPr>
        <w:numPr>
          <w:ilvl w:val="2"/>
          <w:numId w:val="12"/>
        </w:numPr>
        <w:autoSpaceDE w:val="0"/>
        <w:autoSpaceDN w:val="0"/>
        <w:adjustRightInd w:val="0"/>
        <w:spacing w:after="0" w:line="276" w:lineRule="auto"/>
        <w:ind w:left="2148"/>
        <w:contextualSpacing/>
        <w:jc w:val="both"/>
        <w:rPr>
          <w:rFonts w:ascii="Trebuchet MS" w:eastAsia="Calibri" w:hAnsi="Trebuchet MS" w:cs="Trebuchet MS"/>
          <w:bCs/>
        </w:rPr>
      </w:pPr>
      <w:r>
        <w:rPr>
          <w:rFonts w:ascii="Trebuchet MS" w:eastAsia="Calibri" w:hAnsi="Trebuchet MS" w:cs="Trebuchet MS"/>
          <w:bCs/>
        </w:rPr>
        <w:t>fabricare produse electrice, electronice,</w:t>
      </w:r>
    </w:p>
    <w:p w14:paraId="72A4E2A2" w14:textId="77777777" w:rsidR="008B28EF" w:rsidRDefault="008B28EF" w:rsidP="008B28EF">
      <w:pPr>
        <w:numPr>
          <w:ilvl w:val="2"/>
          <w:numId w:val="12"/>
        </w:numPr>
        <w:autoSpaceDE w:val="0"/>
        <w:autoSpaceDN w:val="0"/>
        <w:adjustRightInd w:val="0"/>
        <w:spacing w:after="0" w:line="276" w:lineRule="auto"/>
        <w:ind w:left="2148"/>
        <w:contextualSpacing/>
        <w:jc w:val="both"/>
        <w:rPr>
          <w:rFonts w:ascii="Trebuchet MS" w:eastAsia="Calibri" w:hAnsi="Trebuchet MS" w:cs="Trebuchet MS"/>
          <w:bCs/>
        </w:rPr>
      </w:pPr>
      <w:r>
        <w:rPr>
          <w:rFonts w:ascii="Trebuchet MS" w:eastAsia="Calibri" w:hAnsi="Trebuchet MS" w:cs="Trebuchet MS"/>
          <w:bCs/>
        </w:rPr>
        <w:t>producerea de produse electrice, electronice, și metalice, mașini, utilaje și echipamente, producția de carton etc;</w:t>
      </w:r>
    </w:p>
    <w:p w14:paraId="3A9759DD" w14:textId="77777777" w:rsidR="008B28EF" w:rsidRDefault="008B28EF" w:rsidP="008B28EF">
      <w:pPr>
        <w:numPr>
          <w:ilvl w:val="0"/>
          <w:numId w:val="21"/>
        </w:numPr>
        <w:autoSpaceDE w:val="0"/>
        <w:autoSpaceDN w:val="0"/>
        <w:adjustRightInd w:val="0"/>
        <w:spacing w:after="0" w:line="276" w:lineRule="auto"/>
        <w:ind w:left="1080"/>
        <w:contextualSpacing/>
        <w:jc w:val="both"/>
        <w:rPr>
          <w:rFonts w:ascii="Trebuchet MS" w:eastAsia="Calibri" w:hAnsi="Trebuchet MS" w:cs="Trebuchet MS"/>
          <w:bCs/>
        </w:rPr>
      </w:pPr>
      <w:r>
        <w:rPr>
          <w:rFonts w:ascii="Trebuchet MS" w:eastAsia="Calibri" w:hAnsi="Trebuchet MS" w:cs="Trebuchet MS"/>
          <w:bCs/>
        </w:rPr>
        <w:t>Investiții pentru activități meșteșugărești, cum ar fi:</w:t>
      </w:r>
    </w:p>
    <w:p w14:paraId="5B5F343F" w14:textId="77777777" w:rsidR="008B28EF" w:rsidRDefault="008B28EF" w:rsidP="008B28EF">
      <w:pPr>
        <w:numPr>
          <w:ilvl w:val="2"/>
          <w:numId w:val="13"/>
        </w:numPr>
        <w:autoSpaceDE w:val="0"/>
        <w:autoSpaceDN w:val="0"/>
        <w:adjustRightInd w:val="0"/>
        <w:spacing w:after="0" w:line="276" w:lineRule="auto"/>
        <w:ind w:left="2148"/>
        <w:contextualSpacing/>
        <w:jc w:val="both"/>
        <w:rPr>
          <w:rFonts w:ascii="Trebuchet MS" w:eastAsia="Calibri" w:hAnsi="Trebuchet MS" w:cs="Trebuchet MS"/>
          <w:bCs/>
        </w:rPr>
      </w:pPr>
      <w:r>
        <w:rPr>
          <w:rFonts w:ascii="Trebuchet MS" w:eastAsia="Calibri" w:hAnsi="Trebuchet MS" w:cs="Trebuchet MS"/>
          <w:bCs/>
        </w:rPr>
        <w:t>activități de artizanat și alte activități tradiționale non-agricole (olărit, brodat, prelucrarea manuală a fierului, lânii, lemnului, pielii etc.)</w:t>
      </w:r>
    </w:p>
    <w:p w14:paraId="6E64413B" w14:textId="77777777" w:rsidR="008B28EF" w:rsidRDefault="008B28EF" w:rsidP="008B28EF">
      <w:pPr>
        <w:numPr>
          <w:ilvl w:val="0"/>
          <w:numId w:val="21"/>
        </w:numPr>
        <w:autoSpaceDE w:val="0"/>
        <w:autoSpaceDN w:val="0"/>
        <w:adjustRightInd w:val="0"/>
        <w:spacing w:after="0" w:line="276" w:lineRule="auto"/>
        <w:ind w:left="1080"/>
        <w:contextualSpacing/>
        <w:jc w:val="both"/>
        <w:rPr>
          <w:rFonts w:ascii="Trebuchet MS" w:eastAsia="Calibri" w:hAnsi="Trebuchet MS" w:cs="Trebuchet MS"/>
          <w:bCs/>
        </w:rPr>
      </w:pPr>
      <w:r>
        <w:rPr>
          <w:rFonts w:ascii="Trebuchet MS" w:eastAsia="Calibri" w:hAnsi="Trebuchet MS" w:cs="Trebuchet MS"/>
          <w:bCs/>
        </w:rPr>
        <w:t>Investiții legate de furnizarea de servicii, cum ar fi:</w:t>
      </w:r>
    </w:p>
    <w:p w14:paraId="1727674D" w14:textId="77777777" w:rsidR="008B28EF" w:rsidRDefault="008B28EF" w:rsidP="008B28EF">
      <w:pPr>
        <w:numPr>
          <w:ilvl w:val="2"/>
          <w:numId w:val="14"/>
        </w:numPr>
        <w:autoSpaceDE w:val="0"/>
        <w:autoSpaceDN w:val="0"/>
        <w:adjustRightInd w:val="0"/>
        <w:spacing w:after="0" w:line="276" w:lineRule="auto"/>
        <w:ind w:left="2148"/>
        <w:contextualSpacing/>
        <w:jc w:val="both"/>
        <w:rPr>
          <w:rFonts w:ascii="Trebuchet MS" w:eastAsia="Calibri" w:hAnsi="Trebuchet MS" w:cs="Trebuchet MS"/>
          <w:bCs/>
        </w:rPr>
      </w:pPr>
      <w:r>
        <w:rPr>
          <w:rFonts w:ascii="Trebuchet MS" w:eastAsia="Calibri" w:hAnsi="Trebuchet MS" w:cs="Trebuchet MS"/>
          <w:bCs/>
        </w:rPr>
        <w:t>Servicii medicale, sociale, sanitar-veterinare;</w:t>
      </w:r>
    </w:p>
    <w:p w14:paraId="5DB2B9FB" w14:textId="77777777" w:rsidR="008B28EF" w:rsidRDefault="008B28EF" w:rsidP="008B28EF">
      <w:pPr>
        <w:numPr>
          <w:ilvl w:val="2"/>
          <w:numId w:val="14"/>
        </w:numPr>
        <w:autoSpaceDE w:val="0"/>
        <w:autoSpaceDN w:val="0"/>
        <w:adjustRightInd w:val="0"/>
        <w:spacing w:after="0" w:line="276" w:lineRule="auto"/>
        <w:ind w:left="2148"/>
        <w:contextualSpacing/>
        <w:jc w:val="both"/>
        <w:rPr>
          <w:rFonts w:ascii="Trebuchet MS" w:eastAsia="Calibri" w:hAnsi="Trebuchet MS" w:cs="Trebuchet MS"/>
          <w:bCs/>
        </w:rPr>
      </w:pPr>
      <w:r>
        <w:rPr>
          <w:rFonts w:ascii="Trebuchet MS" w:eastAsia="Calibri" w:hAnsi="Trebuchet MS" w:cs="Trebuchet MS"/>
          <w:bCs/>
        </w:rPr>
        <w:t>Servicii de reparații mașini, unelte, obiecte casnice;</w:t>
      </w:r>
    </w:p>
    <w:p w14:paraId="2C95B730" w14:textId="77777777" w:rsidR="008B28EF" w:rsidRDefault="008B28EF" w:rsidP="008B28EF">
      <w:pPr>
        <w:numPr>
          <w:ilvl w:val="2"/>
          <w:numId w:val="14"/>
        </w:numPr>
        <w:autoSpaceDE w:val="0"/>
        <w:autoSpaceDN w:val="0"/>
        <w:adjustRightInd w:val="0"/>
        <w:spacing w:after="0" w:line="276" w:lineRule="auto"/>
        <w:ind w:left="2148"/>
        <w:contextualSpacing/>
        <w:jc w:val="both"/>
        <w:rPr>
          <w:rFonts w:ascii="Trebuchet MS" w:eastAsia="Calibri" w:hAnsi="Trebuchet MS" w:cs="Trebuchet MS"/>
          <w:bCs/>
        </w:rPr>
      </w:pPr>
      <w:r>
        <w:rPr>
          <w:rFonts w:ascii="Trebuchet MS" w:eastAsia="Calibri" w:hAnsi="Trebuchet MS" w:cs="Trebuchet MS"/>
          <w:bCs/>
        </w:rPr>
        <w:t>Servicii de consultanță, contabilitate, juridice, audit;</w:t>
      </w:r>
    </w:p>
    <w:p w14:paraId="06A18096" w14:textId="77777777" w:rsidR="008B28EF" w:rsidRDefault="008B28EF" w:rsidP="008B28EF">
      <w:pPr>
        <w:numPr>
          <w:ilvl w:val="2"/>
          <w:numId w:val="14"/>
        </w:numPr>
        <w:autoSpaceDE w:val="0"/>
        <w:autoSpaceDN w:val="0"/>
        <w:adjustRightInd w:val="0"/>
        <w:spacing w:after="0" w:line="276" w:lineRule="auto"/>
        <w:ind w:left="2148"/>
        <w:contextualSpacing/>
        <w:jc w:val="both"/>
        <w:rPr>
          <w:rFonts w:ascii="Trebuchet MS" w:eastAsia="Calibri" w:hAnsi="Trebuchet MS" w:cs="Trebuchet MS"/>
          <w:bCs/>
        </w:rPr>
      </w:pPr>
      <w:r>
        <w:rPr>
          <w:rFonts w:ascii="Trebuchet MS" w:eastAsia="Calibri" w:hAnsi="Trebuchet MS" w:cs="Trebuchet MS"/>
          <w:bCs/>
        </w:rPr>
        <w:t>Activități de servicii în tehnologia informației și servicii informatice;</w:t>
      </w:r>
    </w:p>
    <w:p w14:paraId="7CCEAD4A" w14:textId="77777777" w:rsidR="008B28EF" w:rsidRDefault="008B28EF" w:rsidP="008B28EF">
      <w:pPr>
        <w:numPr>
          <w:ilvl w:val="2"/>
          <w:numId w:val="14"/>
        </w:numPr>
        <w:autoSpaceDE w:val="0"/>
        <w:autoSpaceDN w:val="0"/>
        <w:adjustRightInd w:val="0"/>
        <w:spacing w:after="0" w:line="276" w:lineRule="auto"/>
        <w:ind w:left="2148"/>
        <w:contextualSpacing/>
        <w:jc w:val="both"/>
        <w:rPr>
          <w:rFonts w:ascii="Trebuchet MS" w:eastAsia="Calibri" w:hAnsi="Trebuchet MS" w:cs="Trebuchet MS"/>
          <w:bCs/>
        </w:rPr>
      </w:pPr>
      <w:r>
        <w:rPr>
          <w:rFonts w:ascii="Trebuchet MS" w:eastAsia="Calibri" w:hAnsi="Trebuchet MS" w:cs="Trebuchet MS"/>
          <w:bCs/>
        </w:rPr>
        <w:lastRenderedPageBreak/>
        <w:t>Servicii tehnice, administrative, etc;</w:t>
      </w:r>
    </w:p>
    <w:p w14:paraId="1FDAF5EF" w14:textId="77777777" w:rsidR="008B28EF" w:rsidRDefault="008B28EF" w:rsidP="008B28EF">
      <w:pPr>
        <w:numPr>
          <w:ilvl w:val="0"/>
          <w:numId w:val="21"/>
        </w:numPr>
        <w:autoSpaceDE w:val="0"/>
        <w:autoSpaceDN w:val="0"/>
        <w:adjustRightInd w:val="0"/>
        <w:spacing w:after="0" w:line="276" w:lineRule="auto"/>
        <w:ind w:left="1080"/>
        <w:jc w:val="both"/>
        <w:rPr>
          <w:rFonts w:ascii="Trebuchet MS" w:eastAsia="Calibri" w:hAnsi="Trebuchet MS" w:cs="Trebuchet MS"/>
          <w:bCs/>
        </w:rPr>
      </w:pPr>
      <w:r>
        <w:rPr>
          <w:rFonts w:ascii="Trebuchet MS" w:eastAsia="Calibri" w:hAnsi="Trebuchet MS" w:cs="Trebuchet MS"/>
          <w:bCs/>
        </w:rPr>
        <w:t xml:space="preserve">Investiții pentru infrastructură în unitățile de primire turistică de tip </w:t>
      </w:r>
      <w:proofErr w:type="spellStart"/>
      <w:r>
        <w:rPr>
          <w:rFonts w:ascii="Trebuchet MS" w:eastAsia="Calibri" w:hAnsi="Trebuchet MS" w:cs="Trebuchet MS"/>
          <w:bCs/>
        </w:rPr>
        <w:t>agro</w:t>
      </w:r>
      <w:proofErr w:type="spellEnd"/>
      <w:r>
        <w:rPr>
          <w:rFonts w:ascii="Trebuchet MS" w:eastAsia="Calibri" w:hAnsi="Trebuchet MS" w:cs="Trebuchet MS"/>
          <w:bCs/>
        </w:rPr>
        <w:t xml:space="preserve">-turistic, proiecte de activități de agrement; </w:t>
      </w:r>
    </w:p>
    <w:p w14:paraId="2E1983A7" w14:textId="77777777" w:rsidR="008B28EF" w:rsidRDefault="008B28EF" w:rsidP="008B28EF">
      <w:pPr>
        <w:numPr>
          <w:ilvl w:val="0"/>
          <w:numId w:val="22"/>
        </w:numPr>
        <w:autoSpaceDE w:val="0"/>
        <w:autoSpaceDN w:val="0"/>
        <w:adjustRightInd w:val="0"/>
        <w:spacing w:after="0" w:line="276" w:lineRule="auto"/>
        <w:ind w:left="1080"/>
        <w:jc w:val="both"/>
        <w:rPr>
          <w:rFonts w:ascii="Trebuchet MS" w:eastAsia="Calibri" w:hAnsi="Trebuchet MS" w:cs="Trebuchet MS"/>
          <w:bCs/>
        </w:rPr>
      </w:pPr>
      <w:r>
        <w:rPr>
          <w:rFonts w:ascii="Trebuchet MS" w:eastAsia="Calibri" w:hAnsi="Trebuchet MS" w:cs="Trebuchet MS"/>
          <w:bCs/>
        </w:rPr>
        <w:t xml:space="preserve">Investiții pentru producția de combustibil din biomasă (ex.: fabricare de </w:t>
      </w:r>
      <w:proofErr w:type="spellStart"/>
      <w:r>
        <w:rPr>
          <w:rFonts w:ascii="Trebuchet MS" w:eastAsia="Calibri" w:hAnsi="Trebuchet MS" w:cs="Trebuchet MS"/>
          <w:bCs/>
        </w:rPr>
        <w:t>peleți</w:t>
      </w:r>
      <w:proofErr w:type="spellEnd"/>
      <w:r>
        <w:rPr>
          <w:rFonts w:ascii="Trebuchet MS" w:eastAsia="Calibri" w:hAnsi="Trebuchet MS" w:cs="Trebuchet MS"/>
          <w:bCs/>
        </w:rPr>
        <w:t xml:space="preserve"> și brichete) în vederea comercializării.</w:t>
      </w:r>
    </w:p>
    <w:p w14:paraId="23DC6F7E" w14:textId="77777777" w:rsidR="008B28EF" w:rsidRDefault="008B28EF" w:rsidP="008B28EF">
      <w:pPr>
        <w:autoSpaceDE w:val="0"/>
        <w:autoSpaceDN w:val="0"/>
        <w:adjustRightInd w:val="0"/>
        <w:spacing w:line="276" w:lineRule="auto"/>
        <w:ind w:firstLine="720"/>
        <w:jc w:val="both"/>
        <w:rPr>
          <w:rFonts w:ascii="Trebuchet MS" w:eastAsia="Calibri" w:hAnsi="Trebuchet MS" w:cs="Trebuchet MS"/>
          <w:b/>
          <w:bCs/>
        </w:rPr>
      </w:pPr>
      <w:r>
        <w:rPr>
          <w:rFonts w:ascii="Trebuchet MS" w:eastAsia="Calibri" w:hAnsi="Trebuchet MS" w:cs="Trebuchet MS"/>
          <w:b/>
          <w:bCs/>
        </w:rPr>
        <w:t>Tipuri de operațiuni neeligibile:</w:t>
      </w:r>
    </w:p>
    <w:p w14:paraId="5AADF5BC" w14:textId="77777777" w:rsidR="008B28EF" w:rsidRDefault="008B28EF" w:rsidP="008B28EF">
      <w:pPr>
        <w:numPr>
          <w:ilvl w:val="0"/>
          <w:numId w:val="23"/>
        </w:numPr>
        <w:spacing w:after="0" w:line="276" w:lineRule="auto"/>
        <w:ind w:left="1134"/>
        <w:jc w:val="both"/>
        <w:rPr>
          <w:rFonts w:ascii="Trebuchet MS" w:eastAsia="Calibri" w:hAnsi="Trebuchet MS"/>
        </w:rPr>
      </w:pPr>
      <w:r>
        <w:rPr>
          <w:rFonts w:ascii="Trebuchet MS" w:eastAsia="Calibri" w:hAnsi="Trebuchet MS"/>
        </w:rPr>
        <w:t>Prestarea de servicii agricole;</w:t>
      </w:r>
    </w:p>
    <w:p w14:paraId="5EB919A4" w14:textId="77777777" w:rsidR="008B28EF" w:rsidRDefault="008B28EF" w:rsidP="008B28EF">
      <w:pPr>
        <w:numPr>
          <w:ilvl w:val="0"/>
          <w:numId w:val="23"/>
        </w:numPr>
        <w:spacing w:after="0" w:line="276" w:lineRule="auto"/>
        <w:ind w:left="1134"/>
        <w:jc w:val="both"/>
        <w:rPr>
          <w:rFonts w:ascii="Trebuchet MS" w:eastAsia="Calibri" w:hAnsi="Trebuchet MS"/>
        </w:rPr>
      </w:pPr>
      <w:r>
        <w:rPr>
          <w:rFonts w:ascii="Trebuchet MS" w:eastAsia="Calibri" w:hAnsi="Trebuchet MS"/>
        </w:rPr>
        <w:t>Procesarea și comercializarea produselor prevăzute în Anexa 1 din Tratat;</w:t>
      </w:r>
    </w:p>
    <w:p w14:paraId="7E199B71" w14:textId="77777777" w:rsidR="008B28EF" w:rsidRDefault="008B28EF" w:rsidP="008B28EF">
      <w:pPr>
        <w:numPr>
          <w:ilvl w:val="0"/>
          <w:numId w:val="23"/>
        </w:numPr>
        <w:spacing w:after="0" w:line="276" w:lineRule="auto"/>
        <w:ind w:left="1134"/>
        <w:jc w:val="both"/>
        <w:rPr>
          <w:rFonts w:ascii="Trebuchet MS" w:eastAsia="Calibri" w:hAnsi="Trebuchet MS"/>
        </w:rPr>
      </w:pPr>
      <w:r>
        <w:rPr>
          <w:rFonts w:ascii="Trebuchet MS" w:eastAsia="Calibri" w:hAnsi="Trebuchet MS"/>
        </w:rPr>
        <w:t>Producția de electricitate din biomasă ca și activitate economică.</w:t>
      </w:r>
    </w:p>
    <w:p w14:paraId="376D2959" w14:textId="77777777" w:rsidR="008B28EF" w:rsidRDefault="008B28EF" w:rsidP="008B28EF">
      <w:pPr>
        <w:shd w:val="clear" w:color="auto" w:fill="A6A6A6"/>
        <w:autoSpaceDE w:val="0"/>
        <w:autoSpaceDN w:val="0"/>
        <w:adjustRightInd w:val="0"/>
        <w:spacing w:line="276" w:lineRule="auto"/>
        <w:jc w:val="both"/>
        <w:rPr>
          <w:rFonts w:ascii="Trebuchet MS" w:eastAsia="Calibri" w:hAnsi="Trebuchet MS" w:cs="Trebuchet MS"/>
        </w:rPr>
      </w:pPr>
      <w:r>
        <w:rPr>
          <w:rFonts w:ascii="Trebuchet MS" w:eastAsia="Calibri" w:hAnsi="Trebuchet MS" w:cs="Trebuchet MS"/>
          <w:b/>
          <w:bCs/>
        </w:rPr>
        <w:t>7. Condiții de eligibilitate</w:t>
      </w:r>
    </w:p>
    <w:p w14:paraId="71D8195D" w14:textId="77777777" w:rsidR="008B28EF" w:rsidRDefault="008B28EF" w:rsidP="008B28EF">
      <w:pPr>
        <w:numPr>
          <w:ilvl w:val="0"/>
          <w:numId w:val="9"/>
        </w:numPr>
        <w:autoSpaceDE w:val="0"/>
        <w:autoSpaceDN w:val="0"/>
        <w:adjustRightInd w:val="0"/>
        <w:spacing w:after="0" w:line="276" w:lineRule="auto"/>
        <w:ind w:left="709"/>
        <w:jc w:val="both"/>
        <w:rPr>
          <w:rFonts w:ascii="Trebuchet MS" w:eastAsia="Calibri" w:hAnsi="Trebuchet MS" w:cs="Trebuchet MS"/>
        </w:rPr>
      </w:pPr>
      <w:r>
        <w:rPr>
          <w:rFonts w:ascii="Trebuchet MS" w:eastAsia="Calibri" w:hAnsi="Trebuchet MS" w:cs="Trebuchet MS"/>
        </w:rPr>
        <w:t>Investiția trebuie să se încadreze în cel puțin unul din tipurile de sprijin prevăzute prin măsură;</w:t>
      </w:r>
    </w:p>
    <w:p w14:paraId="0A52036B" w14:textId="77777777" w:rsidR="008B28EF" w:rsidRDefault="008B28EF" w:rsidP="008B28EF">
      <w:pPr>
        <w:numPr>
          <w:ilvl w:val="0"/>
          <w:numId w:val="9"/>
        </w:numPr>
        <w:autoSpaceDE w:val="0"/>
        <w:autoSpaceDN w:val="0"/>
        <w:adjustRightInd w:val="0"/>
        <w:spacing w:after="0" w:line="276" w:lineRule="auto"/>
        <w:ind w:left="709"/>
        <w:jc w:val="both"/>
        <w:rPr>
          <w:rFonts w:ascii="Trebuchet MS" w:eastAsia="Calibri" w:hAnsi="Trebuchet MS" w:cs="Trebuchet MS"/>
        </w:rPr>
      </w:pPr>
      <w:r>
        <w:rPr>
          <w:rFonts w:ascii="Trebuchet MS" w:eastAsia="Calibri" w:hAnsi="Trebuchet MS" w:cs="Trebuchet MS"/>
        </w:rPr>
        <w:t>Solicitantul trebuie să își desfășoare activitatea aferentă investiției finanțate în teritoriul GAL;</w:t>
      </w:r>
    </w:p>
    <w:p w14:paraId="0759D274" w14:textId="77777777" w:rsidR="008B28EF" w:rsidRDefault="008B28EF" w:rsidP="008B28EF">
      <w:pPr>
        <w:numPr>
          <w:ilvl w:val="0"/>
          <w:numId w:val="9"/>
        </w:numPr>
        <w:autoSpaceDE w:val="0"/>
        <w:autoSpaceDN w:val="0"/>
        <w:adjustRightInd w:val="0"/>
        <w:spacing w:after="0" w:line="276" w:lineRule="auto"/>
        <w:ind w:left="709"/>
        <w:jc w:val="both"/>
        <w:rPr>
          <w:rFonts w:ascii="Trebuchet MS" w:eastAsia="Calibri" w:hAnsi="Trebuchet MS" w:cs="Trebuchet MS"/>
        </w:rPr>
      </w:pPr>
      <w:r>
        <w:rPr>
          <w:rFonts w:ascii="Trebuchet MS" w:eastAsia="Calibri" w:hAnsi="Trebuchet MS" w:cs="Trebuchet MS"/>
        </w:rPr>
        <w:t>Solicitantul trebuie să demonstreze capacitatea de a asigura cofinanțarea investiției;</w:t>
      </w:r>
    </w:p>
    <w:p w14:paraId="1BEB508F" w14:textId="77777777" w:rsidR="008B28EF" w:rsidRDefault="008B28EF" w:rsidP="008B28EF">
      <w:pPr>
        <w:numPr>
          <w:ilvl w:val="0"/>
          <w:numId w:val="9"/>
        </w:numPr>
        <w:autoSpaceDE w:val="0"/>
        <w:autoSpaceDN w:val="0"/>
        <w:adjustRightInd w:val="0"/>
        <w:spacing w:after="0" w:line="276" w:lineRule="auto"/>
        <w:ind w:left="709"/>
        <w:jc w:val="both"/>
        <w:rPr>
          <w:rFonts w:ascii="Trebuchet MS" w:eastAsia="Calibri" w:hAnsi="Trebuchet MS" w:cs="Trebuchet MS"/>
        </w:rPr>
      </w:pPr>
      <w:r>
        <w:rPr>
          <w:rFonts w:ascii="Trebuchet MS" w:eastAsia="Calibri" w:hAnsi="Trebuchet MS" w:cs="Trebuchet MS"/>
        </w:rPr>
        <w:t xml:space="preserve">Viabilitatea economică a investiției trebuie să fie demonstrată pe baza prezentării unei documentații </w:t>
      </w:r>
      <w:proofErr w:type="spellStart"/>
      <w:r>
        <w:rPr>
          <w:rFonts w:ascii="Trebuchet MS" w:eastAsia="Calibri" w:hAnsi="Trebuchet MS" w:cs="Trebuchet MS"/>
        </w:rPr>
        <w:t>tehnico</w:t>
      </w:r>
      <w:proofErr w:type="spellEnd"/>
      <w:r>
        <w:rPr>
          <w:rFonts w:ascii="Trebuchet MS" w:eastAsia="Calibri" w:hAnsi="Trebuchet MS" w:cs="Trebuchet MS"/>
        </w:rPr>
        <w:t>-economice;</w:t>
      </w:r>
    </w:p>
    <w:p w14:paraId="2D7E3C11" w14:textId="77777777" w:rsidR="008B28EF" w:rsidRDefault="008B28EF" w:rsidP="008B28EF">
      <w:pPr>
        <w:numPr>
          <w:ilvl w:val="0"/>
          <w:numId w:val="9"/>
        </w:numPr>
        <w:autoSpaceDE w:val="0"/>
        <w:autoSpaceDN w:val="0"/>
        <w:adjustRightInd w:val="0"/>
        <w:spacing w:after="0" w:line="276" w:lineRule="auto"/>
        <w:ind w:left="709"/>
        <w:jc w:val="both"/>
        <w:rPr>
          <w:rFonts w:ascii="Trebuchet MS" w:eastAsia="Calibri" w:hAnsi="Trebuchet MS" w:cs="Trebuchet MS"/>
        </w:rPr>
      </w:pPr>
      <w:r>
        <w:rPr>
          <w:rFonts w:ascii="Trebuchet MS" w:eastAsia="Calibri" w:hAnsi="Trebuchet MS" w:cs="Trebuchet MS"/>
        </w:rPr>
        <w:t>Întreprinderea nu trebuie să fie în dificultate în conformitate cu Liniile directoare privind ajutorul de stat pentru salvarea și restructurarea întreprinderilor în dificultate;</w:t>
      </w:r>
    </w:p>
    <w:p w14:paraId="5ED321E7" w14:textId="77777777" w:rsidR="008B28EF" w:rsidRDefault="008B28EF" w:rsidP="008B28EF">
      <w:pPr>
        <w:numPr>
          <w:ilvl w:val="0"/>
          <w:numId w:val="9"/>
        </w:numPr>
        <w:spacing w:after="0" w:line="276" w:lineRule="auto"/>
        <w:ind w:left="709"/>
        <w:contextualSpacing/>
        <w:jc w:val="both"/>
        <w:rPr>
          <w:rFonts w:ascii="Trebuchet MS" w:eastAsia="Calibri" w:hAnsi="Trebuchet MS" w:cs="Trebuchet MS"/>
        </w:rPr>
      </w:pPr>
      <w:r>
        <w:rPr>
          <w:rFonts w:ascii="Trebuchet MS" w:eastAsia="Calibri" w:hAnsi="Trebuchet MS" w:cs="Trebuchet MS"/>
        </w:rPr>
        <w:t>Beneficiarul trebuie sa dovedească dreptul de proprietate asupra terenului pe care urmează sa realizeze investiția sau dreptul de folosință pe o perioada de cel puțin 10 ani;</w:t>
      </w:r>
    </w:p>
    <w:p w14:paraId="64C890EE" w14:textId="77777777" w:rsidR="008B28EF" w:rsidRDefault="008B28EF" w:rsidP="008B28EF">
      <w:pPr>
        <w:numPr>
          <w:ilvl w:val="0"/>
          <w:numId w:val="9"/>
        </w:numPr>
        <w:spacing w:after="0" w:line="276" w:lineRule="auto"/>
        <w:ind w:left="709"/>
        <w:contextualSpacing/>
        <w:jc w:val="both"/>
        <w:rPr>
          <w:rFonts w:ascii="Trebuchet MS" w:eastAsia="Calibri" w:hAnsi="Trebuchet MS" w:cs="Trebuchet MS"/>
        </w:rPr>
      </w:pPr>
      <w:r>
        <w:rPr>
          <w:rFonts w:ascii="Trebuchet MS" w:eastAsia="Calibri" w:hAnsi="Trebuchet MS" w:cs="Trebuchet MS"/>
        </w:rPr>
        <w:t xml:space="preserve">In cazul investițiilor în </w:t>
      </w:r>
      <w:proofErr w:type="spellStart"/>
      <w:r>
        <w:rPr>
          <w:rFonts w:ascii="Trebuchet MS" w:eastAsia="Calibri" w:hAnsi="Trebuchet MS" w:cs="Trebuchet MS"/>
        </w:rPr>
        <w:t>agro</w:t>
      </w:r>
      <w:proofErr w:type="spellEnd"/>
      <w:r>
        <w:rPr>
          <w:rFonts w:ascii="Trebuchet MS" w:eastAsia="Calibri" w:hAnsi="Trebuchet MS" w:cs="Trebuchet MS"/>
        </w:rPr>
        <w:t>-turism, beneficiarul/membrul gospodăriei agricole trebuie sa desfășoare o activitate agricola în momentul aplicării ;</w:t>
      </w:r>
    </w:p>
    <w:p w14:paraId="7D6CD785" w14:textId="77777777" w:rsidR="008B28EF" w:rsidRDefault="008B28EF" w:rsidP="008B28EF">
      <w:pPr>
        <w:numPr>
          <w:ilvl w:val="0"/>
          <w:numId w:val="9"/>
        </w:numPr>
        <w:spacing w:after="0" w:line="276" w:lineRule="auto"/>
        <w:ind w:left="709"/>
        <w:contextualSpacing/>
        <w:jc w:val="both"/>
        <w:rPr>
          <w:rFonts w:ascii="Trebuchet MS" w:eastAsia="Calibri" w:hAnsi="Trebuchet MS" w:cs="Trebuchet MS"/>
        </w:rPr>
      </w:pPr>
      <w:r>
        <w:rPr>
          <w:rFonts w:ascii="Trebuchet MS" w:eastAsia="Calibri" w:hAnsi="Trebuchet MS" w:cs="Trebuchet MS"/>
        </w:rPr>
        <w:t>Structurile de primire turistice rurale vor fi în conformitate cu+ normele de clasificare prevăzute în legislația națională în vigoare ;</w:t>
      </w:r>
    </w:p>
    <w:p w14:paraId="5394FA15" w14:textId="77777777" w:rsidR="008B28EF" w:rsidRDefault="008B28EF" w:rsidP="008B28EF">
      <w:pPr>
        <w:numPr>
          <w:ilvl w:val="0"/>
          <w:numId w:val="9"/>
        </w:numPr>
        <w:autoSpaceDE w:val="0"/>
        <w:autoSpaceDN w:val="0"/>
        <w:adjustRightInd w:val="0"/>
        <w:spacing w:after="0" w:line="276" w:lineRule="auto"/>
        <w:ind w:left="709"/>
        <w:jc w:val="both"/>
        <w:rPr>
          <w:rFonts w:ascii="Trebuchet MS" w:eastAsia="Calibri" w:hAnsi="Trebuchet MS" w:cs="Trebuchet MS"/>
        </w:rPr>
      </w:pPr>
      <w:r>
        <w:rPr>
          <w:rFonts w:ascii="Trebuchet MS" w:eastAsia="Calibri" w:hAnsi="Trebuchet MS" w:cs="Trebuchet MS"/>
        </w:rPr>
        <w:t>Investiția va fi precedată de o evaluare a impactului preconizat asupra mediului și dacă aceasta poate avea efecte negative asupra mediului, în conformitate cu legislația în vigoare menționată în capitolul 8.1.</w:t>
      </w:r>
    </w:p>
    <w:p w14:paraId="154ADFB5" w14:textId="77777777" w:rsidR="008B28EF" w:rsidRDefault="008B28EF" w:rsidP="008B28EF">
      <w:pPr>
        <w:shd w:val="clear" w:color="auto" w:fill="A6A6A6"/>
        <w:autoSpaceDE w:val="0"/>
        <w:autoSpaceDN w:val="0"/>
        <w:adjustRightInd w:val="0"/>
        <w:spacing w:line="276" w:lineRule="auto"/>
        <w:jc w:val="both"/>
        <w:rPr>
          <w:rFonts w:ascii="Trebuchet MS" w:eastAsia="Calibri" w:hAnsi="Trebuchet MS" w:cs="Trebuchet MS"/>
        </w:rPr>
      </w:pPr>
      <w:bookmarkStart w:id="0" w:name="_Hlk84516171"/>
      <w:r>
        <w:rPr>
          <w:rFonts w:ascii="Trebuchet MS" w:eastAsia="Calibri" w:hAnsi="Trebuchet MS" w:cs="Trebuchet MS"/>
          <w:b/>
          <w:bCs/>
        </w:rPr>
        <w:t>8. Criterii de selecție</w:t>
      </w:r>
    </w:p>
    <w:bookmarkEnd w:id="0"/>
    <w:p w14:paraId="7474E1B1" w14:textId="77777777" w:rsidR="008B28EF" w:rsidRDefault="008B28EF" w:rsidP="008B28EF">
      <w:pPr>
        <w:numPr>
          <w:ilvl w:val="0"/>
          <w:numId w:val="24"/>
        </w:numPr>
        <w:spacing w:after="0" w:line="276" w:lineRule="auto"/>
        <w:jc w:val="both"/>
        <w:rPr>
          <w:rFonts w:ascii="Trebuchet MS" w:eastAsia="Calibri" w:hAnsi="Trebuchet MS"/>
          <w:bCs/>
        </w:rPr>
      </w:pPr>
      <w:r>
        <w:rPr>
          <w:rFonts w:ascii="Trebuchet MS" w:eastAsia="Calibri" w:hAnsi="Trebuchet MS"/>
        </w:rPr>
        <w:t xml:space="preserve">CS1. </w:t>
      </w:r>
      <w:r>
        <w:rPr>
          <w:rFonts w:ascii="Trebuchet MS" w:eastAsia="Calibri" w:hAnsi="Trebuchet MS" w:cstheme="minorHAnsi"/>
          <w:bCs/>
        </w:rPr>
        <w:t>So</w:t>
      </w:r>
      <w:r>
        <w:rPr>
          <w:rFonts w:ascii="Trebuchet MS" w:eastAsia="Calibri" w:hAnsi="Trebuchet MS" w:cstheme="minorHAnsi"/>
          <w:bCs/>
          <w:spacing w:val="1"/>
        </w:rPr>
        <w:t>li</w:t>
      </w:r>
      <w:r>
        <w:rPr>
          <w:rFonts w:ascii="Trebuchet MS" w:eastAsia="Calibri" w:hAnsi="Trebuchet MS" w:cstheme="minorHAnsi"/>
          <w:bCs/>
        </w:rPr>
        <w:t>c</w:t>
      </w:r>
      <w:r>
        <w:rPr>
          <w:rFonts w:ascii="Trebuchet MS" w:eastAsia="Calibri" w:hAnsi="Trebuchet MS" w:cstheme="minorHAnsi"/>
          <w:bCs/>
          <w:spacing w:val="-1"/>
        </w:rPr>
        <w:t>i</w:t>
      </w:r>
      <w:r>
        <w:rPr>
          <w:rFonts w:ascii="Trebuchet MS" w:eastAsia="Calibri" w:hAnsi="Trebuchet MS" w:cstheme="minorHAnsi"/>
          <w:bCs/>
        </w:rPr>
        <w:t>tan</w:t>
      </w:r>
      <w:r>
        <w:rPr>
          <w:rFonts w:ascii="Trebuchet MS" w:eastAsia="Calibri" w:hAnsi="Trebuchet MS" w:cstheme="minorHAnsi"/>
          <w:bCs/>
          <w:spacing w:val="1"/>
        </w:rPr>
        <w:t>t</w:t>
      </w:r>
      <w:r>
        <w:rPr>
          <w:rFonts w:ascii="Trebuchet MS" w:eastAsia="Calibri" w:hAnsi="Trebuchet MS" w:cstheme="minorHAnsi"/>
          <w:bCs/>
          <w:spacing w:val="-2"/>
        </w:rPr>
        <w:t>u</w:t>
      </w:r>
      <w:r>
        <w:rPr>
          <w:rFonts w:ascii="Trebuchet MS" w:eastAsia="Calibri" w:hAnsi="Trebuchet MS" w:cstheme="minorHAnsi"/>
          <w:bCs/>
        </w:rPr>
        <w:t xml:space="preserve">l </w:t>
      </w:r>
      <w:r>
        <w:rPr>
          <w:rFonts w:ascii="Trebuchet MS" w:eastAsia="Calibri" w:hAnsi="Trebuchet MS" w:cstheme="minorHAnsi"/>
          <w:bCs/>
          <w:spacing w:val="1"/>
        </w:rPr>
        <w:t>n</w:t>
      </w:r>
      <w:r>
        <w:rPr>
          <w:rFonts w:ascii="Trebuchet MS" w:eastAsia="Calibri" w:hAnsi="Trebuchet MS" w:cstheme="minorHAnsi"/>
          <w:bCs/>
        </w:rPr>
        <w:t>u a</w:t>
      </w:r>
      <w:r>
        <w:rPr>
          <w:rFonts w:ascii="Trebuchet MS" w:eastAsia="Calibri" w:hAnsi="Trebuchet MS" w:cstheme="minorHAnsi"/>
          <w:bCs/>
          <w:spacing w:val="1"/>
        </w:rPr>
        <w:t xml:space="preserve"> </w:t>
      </w:r>
      <w:r>
        <w:rPr>
          <w:rFonts w:ascii="Trebuchet MS" w:eastAsia="Calibri" w:hAnsi="Trebuchet MS" w:cstheme="minorHAnsi"/>
          <w:bCs/>
          <w:spacing w:val="-1"/>
        </w:rPr>
        <w:t>ma</w:t>
      </w:r>
      <w:r>
        <w:rPr>
          <w:rFonts w:ascii="Trebuchet MS" w:eastAsia="Calibri" w:hAnsi="Trebuchet MS" w:cstheme="minorHAnsi"/>
          <w:bCs/>
        </w:rPr>
        <w:t xml:space="preserve">i </w:t>
      </w:r>
      <w:r>
        <w:rPr>
          <w:rFonts w:ascii="Trebuchet MS" w:eastAsia="Calibri" w:hAnsi="Trebuchet MS" w:cstheme="minorHAnsi"/>
          <w:bCs/>
          <w:spacing w:val="1"/>
        </w:rPr>
        <w:t>b</w:t>
      </w:r>
      <w:r>
        <w:rPr>
          <w:rFonts w:ascii="Trebuchet MS" w:eastAsia="Calibri" w:hAnsi="Trebuchet MS" w:cstheme="minorHAnsi"/>
          <w:bCs/>
          <w:spacing w:val="-1"/>
        </w:rPr>
        <w:t>e</w:t>
      </w:r>
      <w:r>
        <w:rPr>
          <w:rFonts w:ascii="Trebuchet MS" w:eastAsia="Calibri" w:hAnsi="Trebuchet MS" w:cstheme="minorHAnsi"/>
          <w:bCs/>
          <w:spacing w:val="1"/>
        </w:rPr>
        <w:t>n</w:t>
      </w:r>
      <w:r>
        <w:rPr>
          <w:rFonts w:ascii="Trebuchet MS" w:eastAsia="Calibri" w:hAnsi="Trebuchet MS" w:cstheme="minorHAnsi"/>
          <w:bCs/>
          <w:spacing w:val="-1"/>
        </w:rPr>
        <w:t>e</w:t>
      </w:r>
      <w:r>
        <w:rPr>
          <w:rFonts w:ascii="Trebuchet MS" w:eastAsia="Calibri" w:hAnsi="Trebuchet MS" w:cstheme="minorHAnsi"/>
          <w:bCs/>
          <w:spacing w:val="1"/>
        </w:rPr>
        <w:t>fi</w:t>
      </w:r>
      <w:r>
        <w:rPr>
          <w:rFonts w:ascii="Trebuchet MS" w:eastAsia="Calibri" w:hAnsi="Trebuchet MS" w:cstheme="minorHAnsi"/>
          <w:bCs/>
        </w:rPr>
        <w:t>c</w:t>
      </w:r>
      <w:r>
        <w:rPr>
          <w:rFonts w:ascii="Trebuchet MS" w:eastAsia="Calibri" w:hAnsi="Trebuchet MS" w:cstheme="minorHAnsi"/>
          <w:bCs/>
          <w:spacing w:val="1"/>
        </w:rPr>
        <w:t>i</w:t>
      </w:r>
      <w:r>
        <w:rPr>
          <w:rFonts w:ascii="Trebuchet MS" w:eastAsia="Calibri" w:hAnsi="Trebuchet MS" w:cstheme="minorHAnsi"/>
          <w:bCs/>
          <w:spacing w:val="-1"/>
        </w:rPr>
        <w:t>a</w:t>
      </w:r>
      <w:r>
        <w:rPr>
          <w:rFonts w:ascii="Trebuchet MS" w:eastAsia="Calibri" w:hAnsi="Trebuchet MS" w:cstheme="minorHAnsi"/>
          <w:bCs/>
        </w:rPr>
        <w:t xml:space="preserve">t </w:t>
      </w:r>
      <w:r>
        <w:rPr>
          <w:rFonts w:ascii="Trebuchet MS" w:eastAsia="Calibri" w:hAnsi="Trebuchet MS" w:cstheme="minorHAnsi"/>
          <w:bCs/>
          <w:spacing w:val="1"/>
        </w:rPr>
        <w:t>d</w:t>
      </w:r>
      <w:r>
        <w:rPr>
          <w:rFonts w:ascii="Trebuchet MS" w:eastAsia="Calibri" w:hAnsi="Trebuchet MS" w:cstheme="minorHAnsi"/>
          <w:bCs/>
        </w:rPr>
        <w:t>e s</w:t>
      </w:r>
      <w:r>
        <w:rPr>
          <w:rFonts w:ascii="Trebuchet MS" w:eastAsia="Calibri" w:hAnsi="Trebuchet MS" w:cstheme="minorHAnsi"/>
          <w:bCs/>
          <w:spacing w:val="1"/>
        </w:rPr>
        <w:t>pr</w:t>
      </w:r>
      <w:r>
        <w:rPr>
          <w:rFonts w:ascii="Trebuchet MS" w:eastAsia="Calibri" w:hAnsi="Trebuchet MS" w:cstheme="minorHAnsi"/>
          <w:bCs/>
          <w:spacing w:val="-1"/>
        </w:rPr>
        <w:t>i</w:t>
      </w:r>
      <w:r>
        <w:rPr>
          <w:rFonts w:ascii="Trebuchet MS" w:eastAsia="Calibri" w:hAnsi="Trebuchet MS" w:cstheme="minorHAnsi"/>
          <w:bCs/>
          <w:spacing w:val="1"/>
        </w:rPr>
        <w:t>j</w:t>
      </w:r>
      <w:r>
        <w:rPr>
          <w:rFonts w:ascii="Trebuchet MS" w:eastAsia="Calibri" w:hAnsi="Trebuchet MS" w:cstheme="minorHAnsi"/>
          <w:bCs/>
          <w:spacing w:val="-1"/>
        </w:rPr>
        <w:t>i</w:t>
      </w:r>
      <w:r>
        <w:rPr>
          <w:rFonts w:ascii="Trebuchet MS" w:eastAsia="Calibri" w:hAnsi="Trebuchet MS" w:cstheme="minorHAnsi"/>
          <w:bCs/>
        </w:rPr>
        <w:t xml:space="preserve">n </w:t>
      </w:r>
      <w:r>
        <w:rPr>
          <w:rFonts w:ascii="Trebuchet MS" w:eastAsia="Calibri" w:hAnsi="Trebuchet MS" w:cstheme="minorHAnsi"/>
          <w:bCs/>
          <w:spacing w:val="1"/>
        </w:rPr>
        <w:t>di</w:t>
      </w:r>
      <w:r>
        <w:rPr>
          <w:rFonts w:ascii="Trebuchet MS" w:eastAsia="Calibri" w:hAnsi="Trebuchet MS" w:cstheme="minorHAnsi"/>
          <w:bCs/>
        </w:rPr>
        <w:t xml:space="preserve">n </w:t>
      </w:r>
      <w:r>
        <w:rPr>
          <w:rFonts w:ascii="Trebuchet MS" w:eastAsia="Calibri" w:hAnsi="Trebuchet MS" w:cstheme="minorHAnsi"/>
          <w:bCs/>
          <w:spacing w:val="1"/>
        </w:rPr>
        <w:t>f</w:t>
      </w:r>
      <w:r>
        <w:rPr>
          <w:rFonts w:ascii="Trebuchet MS" w:eastAsia="Calibri" w:hAnsi="Trebuchet MS" w:cstheme="minorHAnsi"/>
          <w:bCs/>
          <w:spacing w:val="-2"/>
        </w:rPr>
        <w:t>o</w:t>
      </w:r>
      <w:r>
        <w:rPr>
          <w:rFonts w:ascii="Trebuchet MS" w:eastAsia="Calibri" w:hAnsi="Trebuchet MS" w:cstheme="minorHAnsi"/>
          <w:bCs/>
          <w:spacing w:val="1"/>
        </w:rPr>
        <w:t>nd</w:t>
      </w:r>
      <w:r>
        <w:rPr>
          <w:rFonts w:ascii="Trebuchet MS" w:eastAsia="Calibri" w:hAnsi="Trebuchet MS" w:cstheme="minorHAnsi"/>
          <w:bCs/>
          <w:spacing w:val="-2"/>
        </w:rPr>
        <w:t>u</w:t>
      </w:r>
      <w:r>
        <w:rPr>
          <w:rFonts w:ascii="Trebuchet MS" w:eastAsia="Calibri" w:hAnsi="Trebuchet MS" w:cstheme="minorHAnsi"/>
          <w:bCs/>
          <w:spacing w:val="1"/>
        </w:rPr>
        <w:t>r</w:t>
      </w:r>
      <w:r>
        <w:rPr>
          <w:rFonts w:ascii="Trebuchet MS" w:eastAsia="Calibri" w:hAnsi="Trebuchet MS" w:cstheme="minorHAnsi"/>
          <w:bCs/>
        </w:rPr>
        <w:t>i c</w:t>
      </w:r>
      <w:r>
        <w:rPr>
          <w:rFonts w:ascii="Trebuchet MS" w:eastAsia="Calibri" w:hAnsi="Trebuchet MS" w:cstheme="minorHAnsi"/>
          <w:bCs/>
          <w:spacing w:val="1"/>
        </w:rPr>
        <w:t>o</w:t>
      </w:r>
      <w:r>
        <w:rPr>
          <w:rFonts w:ascii="Trebuchet MS" w:eastAsia="Calibri" w:hAnsi="Trebuchet MS" w:cstheme="minorHAnsi"/>
          <w:bCs/>
          <w:spacing w:val="-1"/>
        </w:rPr>
        <w:t>m</w:t>
      </w:r>
      <w:r>
        <w:rPr>
          <w:rFonts w:ascii="Trebuchet MS" w:eastAsia="Calibri" w:hAnsi="Trebuchet MS" w:cstheme="minorHAnsi"/>
          <w:bCs/>
          <w:spacing w:val="1"/>
        </w:rPr>
        <w:t>u</w:t>
      </w:r>
      <w:r>
        <w:rPr>
          <w:rFonts w:ascii="Trebuchet MS" w:eastAsia="Calibri" w:hAnsi="Trebuchet MS" w:cstheme="minorHAnsi"/>
          <w:bCs/>
          <w:spacing w:val="-2"/>
        </w:rPr>
        <w:t>n</w:t>
      </w:r>
      <w:r>
        <w:rPr>
          <w:rFonts w:ascii="Trebuchet MS" w:eastAsia="Calibri" w:hAnsi="Trebuchet MS" w:cstheme="minorHAnsi"/>
          <w:bCs/>
          <w:spacing w:val="1"/>
        </w:rPr>
        <w:t>i</w:t>
      </w:r>
      <w:r>
        <w:rPr>
          <w:rFonts w:ascii="Trebuchet MS" w:eastAsia="Calibri" w:hAnsi="Trebuchet MS" w:cstheme="minorHAnsi"/>
          <w:bCs/>
        </w:rPr>
        <w:t>ta</w:t>
      </w:r>
      <w:r>
        <w:rPr>
          <w:rFonts w:ascii="Trebuchet MS" w:eastAsia="Calibri" w:hAnsi="Trebuchet MS" w:cstheme="minorHAnsi"/>
          <w:bCs/>
          <w:spacing w:val="1"/>
        </w:rPr>
        <w:t>r</w:t>
      </w:r>
      <w:r>
        <w:rPr>
          <w:rFonts w:ascii="Trebuchet MS" w:eastAsia="Calibri" w:hAnsi="Trebuchet MS" w:cstheme="minorHAnsi"/>
          <w:bCs/>
        </w:rPr>
        <w:t xml:space="preserve">e </w:t>
      </w:r>
      <w:r>
        <w:rPr>
          <w:rFonts w:ascii="Trebuchet MS" w:eastAsia="Calibri" w:hAnsi="Trebuchet MS" w:cstheme="minorHAnsi"/>
          <w:bCs/>
          <w:spacing w:val="1"/>
        </w:rPr>
        <w:t>î</w:t>
      </w:r>
      <w:r>
        <w:rPr>
          <w:rFonts w:ascii="Trebuchet MS" w:eastAsia="Calibri" w:hAnsi="Trebuchet MS" w:cstheme="minorHAnsi"/>
          <w:bCs/>
        </w:rPr>
        <w:t>n u</w:t>
      </w:r>
      <w:r>
        <w:rPr>
          <w:rFonts w:ascii="Trebuchet MS" w:eastAsia="Calibri" w:hAnsi="Trebuchet MS" w:cstheme="minorHAnsi"/>
          <w:bCs/>
          <w:spacing w:val="-1"/>
        </w:rPr>
        <w:t>l</w:t>
      </w:r>
      <w:r>
        <w:rPr>
          <w:rFonts w:ascii="Trebuchet MS" w:eastAsia="Calibri" w:hAnsi="Trebuchet MS" w:cstheme="minorHAnsi"/>
          <w:bCs/>
        </w:rPr>
        <w:t>t</w:t>
      </w:r>
      <w:r>
        <w:rPr>
          <w:rFonts w:ascii="Trebuchet MS" w:eastAsia="Calibri" w:hAnsi="Trebuchet MS" w:cstheme="minorHAnsi"/>
          <w:bCs/>
          <w:spacing w:val="1"/>
        </w:rPr>
        <w:t>i</w:t>
      </w:r>
      <w:r>
        <w:rPr>
          <w:rFonts w:ascii="Trebuchet MS" w:eastAsia="Calibri" w:hAnsi="Trebuchet MS" w:cstheme="minorHAnsi"/>
          <w:bCs/>
          <w:spacing w:val="-1"/>
        </w:rPr>
        <w:t>mi</w:t>
      </w:r>
      <w:r>
        <w:rPr>
          <w:rFonts w:ascii="Trebuchet MS" w:eastAsia="Calibri" w:hAnsi="Trebuchet MS" w:cstheme="minorHAnsi"/>
          <w:bCs/>
        </w:rPr>
        <w:t>i</w:t>
      </w:r>
      <w:r>
        <w:rPr>
          <w:rFonts w:ascii="Trebuchet MS" w:eastAsia="Calibri" w:hAnsi="Trebuchet MS" w:cstheme="minorHAnsi"/>
          <w:bCs/>
          <w:spacing w:val="2"/>
        </w:rPr>
        <w:t xml:space="preserve"> </w:t>
      </w:r>
      <w:r>
        <w:rPr>
          <w:rFonts w:ascii="Trebuchet MS" w:eastAsia="Calibri" w:hAnsi="Trebuchet MS" w:cstheme="minorHAnsi"/>
          <w:bCs/>
        </w:rPr>
        <w:t xml:space="preserve">3 </w:t>
      </w:r>
      <w:r>
        <w:rPr>
          <w:rFonts w:ascii="Trebuchet MS" w:eastAsia="Calibri" w:hAnsi="Trebuchet MS" w:cstheme="minorHAnsi"/>
          <w:bCs/>
          <w:spacing w:val="-1"/>
        </w:rPr>
        <w:t>a</w:t>
      </w:r>
      <w:r>
        <w:rPr>
          <w:rFonts w:ascii="Trebuchet MS" w:eastAsia="Calibri" w:hAnsi="Trebuchet MS" w:cstheme="minorHAnsi"/>
          <w:bCs/>
          <w:spacing w:val="1"/>
        </w:rPr>
        <w:t>n</w:t>
      </w:r>
      <w:r>
        <w:rPr>
          <w:rFonts w:ascii="Trebuchet MS" w:eastAsia="Calibri" w:hAnsi="Trebuchet MS" w:cstheme="minorHAnsi"/>
          <w:bCs/>
        </w:rPr>
        <w:t>i;</w:t>
      </w:r>
    </w:p>
    <w:p w14:paraId="43033352" w14:textId="77777777" w:rsidR="008B28EF" w:rsidRDefault="008B28EF" w:rsidP="008B28EF">
      <w:pPr>
        <w:numPr>
          <w:ilvl w:val="0"/>
          <w:numId w:val="24"/>
        </w:numPr>
        <w:spacing w:after="0" w:line="276" w:lineRule="auto"/>
        <w:jc w:val="both"/>
        <w:rPr>
          <w:rFonts w:ascii="Trebuchet MS" w:eastAsia="Calibri" w:hAnsi="Trebuchet MS"/>
        </w:rPr>
      </w:pPr>
      <w:r>
        <w:rPr>
          <w:rFonts w:ascii="Trebuchet MS" w:eastAsia="Calibri" w:hAnsi="Trebuchet MS"/>
        </w:rPr>
        <w:t>CS2. Proiectele care prin activitatea propusă creează  minim un loc de munca;</w:t>
      </w:r>
    </w:p>
    <w:p w14:paraId="6CD4998B" w14:textId="77777777" w:rsidR="008B28EF" w:rsidRDefault="008B28EF" w:rsidP="008B28EF">
      <w:pPr>
        <w:numPr>
          <w:ilvl w:val="0"/>
          <w:numId w:val="24"/>
        </w:numPr>
        <w:spacing w:after="0" w:line="276" w:lineRule="auto"/>
        <w:jc w:val="both"/>
        <w:rPr>
          <w:rFonts w:ascii="Trebuchet MS" w:eastAsia="Calibri" w:hAnsi="Trebuchet MS"/>
        </w:rPr>
      </w:pPr>
      <w:r>
        <w:rPr>
          <w:rFonts w:ascii="Trebuchet MS" w:eastAsia="Calibri" w:hAnsi="Trebuchet MS"/>
        </w:rPr>
        <w:t>CS3. Proiecte derulate de femei sau tineri cu vârsta pana în 40 de ani la data depunerii proiectului;</w:t>
      </w:r>
    </w:p>
    <w:p w14:paraId="331351A6" w14:textId="77777777" w:rsidR="008B28EF" w:rsidRDefault="008B28EF" w:rsidP="008B28EF">
      <w:pPr>
        <w:numPr>
          <w:ilvl w:val="0"/>
          <w:numId w:val="24"/>
        </w:numPr>
        <w:spacing w:after="0" w:line="276" w:lineRule="auto"/>
        <w:jc w:val="both"/>
        <w:rPr>
          <w:rFonts w:ascii="Trebuchet MS" w:eastAsia="Calibri" w:hAnsi="Trebuchet MS"/>
        </w:rPr>
      </w:pPr>
      <w:r>
        <w:rPr>
          <w:rFonts w:ascii="Trebuchet MS" w:eastAsia="Calibri" w:hAnsi="Trebuchet MS"/>
        </w:rPr>
        <w:t xml:space="preserve">CS4. Proiecte care  includ acțiuni de protecția mediului; </w:t>
      </w:r>
    </w:p>
    <w:p w14:paraId="0730135E" w14:textId="77777777" w:rsidR="008B28EF" w:rsidRDefault="008B28EF" w:rsidP="008B28EF">
      <w:pPr>
        <w:numPr>
          <w:ilvl w:val="0"/>
          <w:numId w:val="24"/>
        </w:numPr>
        <w:spacing w:after="0" w:line="276" w:lineRule="auto"/>
        <w:jc w:val="both"/>
        <w:rPr>
          <w:rFonts w:ascii="Trebuchet MS" w:eastAsia="Calibri" w:hAnsi="Trebuchet MS"/>
        </w:rPr>
      </w:pPr>
      <w:r>
        <w:rPr>
          <w:rFonts w:ascii="Trebuchet MS" w:eastAsia="Calibri" w:hAnsi="Trebuchet MS"/>
        </w:rPr>
        <w:t>CS5. Proiecte care includ acțiuni de digitalizare pentru eficientizarea activității;</w:t>
      </w:r>
    </w:p>
    <w:p w14:paraId="5A63AA41" w14:textId="77777777" w:rsidR="008B28EF" w:rsidRDefault="008B28EF" w:rsidP="008B28EF">
      <w:pPr>
        <w:numPr>
          <w:ilvl w:val="0"/>
          <w:numId w:val="24"/>
        </w:numPr>
        <w:spacing w:after="0" w:line="276" w:lineRule="auto"/>
        <w:jc w:val="both"/>
        <w:rPr>
          <w:rFonts w:ascii="Trebuchet MS" w:eastAsia="Calibri" w:hAnsi="Trebuchet MS"/>
        </w:rPr>
      </w:pPr>
      <w:r>
        <w:rPr>
          <w:rFonts w:ascii="Trebuchet MS" w:eastAsia="Calibri" w:hAnsi="Trebuchet MS"/>
        </w:rPr>
        <w:t>CS6. Proiectele care promovează activități meșteșugărești,;</w:t>
      </w:r>
    </w:p>
    <w:p w14:paraId="3C8766CA" w14:textId="77777777" w:rsidR="008B28EF" w:rsidRDefault="008B28EF" w:rsidP="008B28EF">
      <w:pPr>
        <w:numPr>
          <w:ilvl w:val="0"/>
          <w:numId w:val="24"/>
        </w:numPr>
        <w:spacing w:after="0" w:line="276" w:lineRule="auto"/>
        <w:jc w:val="both"/>
        <w:rPr>
          <w:rFonts w:ascii="Trebuchet MS" w:eastAsia="Calibri" w:hAnsi="Trebuchet MS" w:cs="Trebuchet MS"/>
        </w:rPr>
      </w:pPr>
      <w:r>
        <w:rPr>
          <w:rFonts w:ascii="Trebuchet MS" w:eastAsia="Calibri" w:hAnsi="Trebuchet MS" w:cs="Trebuchet MS"/>
        </w:rPr>
        <w:t>CS7. Proiecte care prevăd prin activitatea propusa păstrarea și promovarea culturii tradiționale prin achiziționarea de obiecte certificate ca fiind produse tradiționale de marca, în vederea amenajării structurilor de primire turistice.</w:t>
      </w:r>
    </w:p>
    <w:p w14:paraId="317F31CB" w14:textId="77777777" w:rsidR="008B28EF" w:rsidRDefault="008B28EF" w:rsidP="008B28EF">
      <w:pPr>
        <w:shd w:val="clear" w:color="auto" w:fill="A6A6A6"/>
        <w:autoSpaceDE w:val="0"/>
        <w:autoSpaceDN w:val="0"/>
        <w:adjustRightInd w:val="0"/>
        <w:spacing w:line="276" w:lineRule="auto"/>
        <w:jc w:val="both"/>
        <w:rPr>
          <w:rFonts w:ascii="Trebuchet MS" w:eastAsia="Calibri" w:hAnsi="Trebuchet MS" w:cs="Trebuchet MS"/>
        </w:rPr>
      </w:pPr>
      <w:r>
        <w:rPr>
          <w:rFonts w:ascii="Trebuchet MS" w:eastAsia="Calibri" w:hAnsi="Trebuchet MS" w:cs="Trebuchet MS"/>
          <w:b/>
          <w:bCs/>
        </w:rPr>
        <w:t>9. Sume (aplicabile) și rata sprijinului</w:t>
      </w:r>
    </w:p>
    <w:p w14:paraId="77A60D7D" w14:textId="77777777" w:rsidR="008B28EF" w:rsidRDefault="008B28EF" w:rsidP="008B28EF">
      <w:pPr>
        <w:numPr>
          <w:ilvl w:val="0"/>
          <w:numId w:val="25"/>
        </w:numPr>
        <w:spacing w:after="0" w:line="276" w:lineRule="auto"/>
        <w:jc w:val="both"/>
        <w:rPr>
          <w:rFonts w:ascii="Trebuchet MS" w:eastAsia="Calibri" w:hAnsi="Trebuchet MS"/>
        </w:rPr>
      </w:pPr>
      <w:r>
        <w:rPr>
          <w:rFonts w:ascii="Trebuchet MS" w:eastAsia="Calibri" w:hAnsi="Trebuchet MS"/>
        </w:rPr>
        <w:t xml:space="preserve">Sprijin public nerambursabil va respecta prevederile R 1407/2013 cu privire la sprijinul de </w:t>
      </w:r>
      <w:proofErr w:type="spellStart"/>
      <w:r>
        <w:rPr>
          <w:rFonts w:ascii="Trebuchet MS" w:eastAsia="Calibri" w:hAnsi="Trebuchet MS"/>
        </w:rPr>
        <w:t>minimis</w:t>
      </w:r>
      <w:proofErr w:type="spellEnd"/>
      <w:r>
        <w:rPr>
          <w:rFonts w:ascii="Trebuchet MS" w:eastAsia="Calibri" w:hAnsi="Trebuchet MS"/>
        </w:rPr>
        <w:t xml:space="preserve"> și nu va depăși 200.000 de euro/beneficiar pe 3 ani fiscali; </w:t>
      </w:r>
      <w:r>
        <w:rPr>
          <w:rFonts w:ascii="Trebuchet MS" w:eastAsia="Calibri" w:hAnsi="Trebuchet MS" w:cs="Calibri"/>
        </w:rPr>
        <w:t>„Suma maximă nerambursabilă a unui proiect va fi stabilită la fiecare apel de selecție prin corelare cu sumele rămase disponibile pe măsură, în conformitate cu documentele de accesare”.</w:t>
      </w:r>
    </w:p>
    <w:p w14:paraId="38605EF6" w14:textId="77777777" w:rsidR="008B28EF" w:rsidRDefault="008B28EF" w:rsidP="008B28EF">
      <w:pPr>
        <w:numPr>
          <w:ilvl w:val="0"/>
          <w:numId w:val="25"/>
        </w:numPr>
        <w:spacing w:after="0" w:line="276" w:lineRule="auto"/>
        <w:jc w:val="both"/>
        <w:rPr>
          <w:rFonts w:ascii="Trebuchet MS" w:eastAsia="Calibri" w:hAnsi="Trebuchet MS"/>
        </w:rPr>
      </w:pPr>
      <w:r>
        <w:rPr>
          <w:rFonts w:ascii="Trebuchet MS" w:eastAsia="Calibri" w:hAnsi="Trebuchet MS"/>
        </w:rPr>
        <w:t>Intensitatea sprijinului public nerambursabil este de 90%;</w:t>
      </w:r>
    </w:p>
    <w:p w14:paraId="6427C23B" w14:textId="77777777" w:rsidR="008B28EF" w:rsidRDefault="008B28EF" w:rsidP="008B28EF">
      <w:pPr>
        <w:shd w:val="clear" w:color="auto" w:fill="A6A6A6"/>
        <w:autoSpaceDE w:val="0"/>
        <w:autoSpaceDN w:val="0"/>
        <w:adjustRightInd w:val="0"/>
        <w:spacing w:line="276" w:lineRule="auto"/>
        <w:jc w:val="both"/>
        <w:rPr>
          <w:rFonts w:ascii="Trebuchet MS" w:eastAsia="Calibri" w:hAnsi="Trebuchet MS" w:cs="Trebuchet MS"/>
        </w:rPr>
      </w:pPr>
      <w:r>
        <w:rPr>
          <w:rFonts w:ascii="Trebuchet MS" w:eastAsia="Calibri" w:hAnsi="Trebuchet MS" w:cs="Trebuchet MS"/>
          <w:b/>
          <w:bCs/>
        </w:rPr>
        <w:t>10. Indicatori de monitorizare</w:t>
      </w:r>
    </w:p>
    <w:p w14:paraId="64533A7B" w14:textId="77777777" w:rsidR="008B28EF" w:rsidRDefault="008B28EF" w:rsidP="008B28EF">
      <w:pPr>
        <w:autoSpaceDE w:val="0"/>
        <w:autoSpaceDN w:val="0"/>
        <w:adjustRightInd w:val="0"/>
        <w:spacing w:line="276" w:lineRule="auto"/>
        <w:ind w:left="720"/>
        <w:rPr>
          <w:rFonts w:ascii="Trebuchet MS" w:hAnsi="Trebuchet MS" w:cs="Trebuchet MS"/>
        </w:rPr>
      </w:pPr>
      <w:r>
        <w:rPr>
          <w:rFonts w:ascii="Trebuchet MS" w:hAnsi="Trebuchet MS" w:cs="Trebuchet MS"/>
        </w:rPr>
        <w:t>Numărul de locuri de muncă create;</w:t>
      </w:r>
    </w:p>
    <w:p w14:paraId="67F773D9" w14:textId="77777777" w:rsidR="008B28EF" w:rsidRDefault="008B28EF" w:rsidP="008B28EF">
      <w:pPr>
        <w:autoSpaceDE w:val="0"/>
        <w:autoSpaceDN w:val="0"/>
        <w:adjustRightInd w:val="0"/>
        <w:spacing w:line="276" w:lineRule="auto"/>
        <w:ind w:left="720"/>
        <w:rPr>
          <w:rFonts w:ascii="Trebuchet MS" w:hAnsi="Trebuchet MS" w:cs="Trebuchet MS"/>
        </w:rPr>
      </w:pPr>
      <w:r>
        <w:rPr>
          <w:rFonts w:ascii="Trebuchet MS" w:hAnsi="Trebuchet MS" w:cs="Trebuchet MS"/>
        </w:rPr>
        <w:t>Număr total de întreprinderi sprijinite;</w:t>
      </w:r>
    </w:p>
    <w:p w14:paraId="1B242CA4" w14:textId="77777777" w:rsidR="008B28EF" w:rsidRDefault="008B28EF" w:rsidP="008B28EF">
      <w:pPr>
        <w:autoSpaceDE w:val="0"/>
        <w:autoSpaceDN w:val="0"/>
        <w:adjustRightInd w:val="0"/>
        <w:spacing w:line="276" w:lineRule="auto"/>
        <w:ind w:left="720"/>
        <w:rPr>
          <w:rFonts w:ascii="Trebuchet MS" w:hAnsi="Trebuchet MS" w:cs="Trebuchet MS"/>
        </w:rPr>
      </w:pPr>
      <w:r>
        <w:rPr>
          <w:rFonts w:ascii="Trebuchet MS" w:hAnsi="Trebuchet MS" w:cs="Trebuchet MS"/>
        </w:rPr>
        <w:t>Numărul de proiecte ce au componente inovative sau de protecție a mediului;</w:t>
      </w:r>
    </w:p>
    <w:p w14:paraId="55D15D21" w14:textId="77777777" w:rsidR="008B28EF" w:rsidRDefault="008B28EF" w:rsidP="008B28EF">
      <w:pPr>
        <w:ind w:firstLine="708"/>
        <w:rPr>
          <w:ins w:id="1" w:author="Codrii Pascanilor" w:date="2024-03-01T10:24:00Z"/>
          <w:rFonts w:ascii="Trebuchet MS" w:hAnsi="Trebuchet MS"/>
          <w:lang w:val="en-US"/>
        </w:rPr>
      </w:pPr>
      <w:ins w:id="2" w:author="Codrii Pascanilor" w:date="2024-03-01T10:24:00Z">
        <w:r>
          <w:rPr>
            <w:rFonts w:ascii="Trebuchet MS" w:hAnsi="Trebuchet MS" w:cs="Trebuchet MS"/>
          </w:rPr>
          <w:t>Cheltuielile publice totale</w:t>
        </w:r>
      </w:ins>
      <w:ins w:id="3" w:author="Codrii Pascanilor" w:date="2024-03-25T11:51:00Z">
        <w:r>
          <w:rPr>
            <w:rFonts w:ascii="Trebuchet MS" w:hAnsi="Trebuchet MS" w:cs="Trebuchet MS"/>
          </w:rPr>
          <w:t xml:space="preserve"> FEADR: </w:t>
        </w:r>
      </w:ins>
      <w:ins w:id="4" w:author="Codrii Pascanilor" w:date="2024-03-25T11:52:00Z">
        <w:r>
          <w:rPr>
            <w:rFonts w:ascii="Trebuchet MS" w:hAnsi="Trebuchet MS" w:cs="Trebuchet MS"/>
          </w:rPr>
          <w:t>381.080,10 euro.</w:t>
        </w:r>
      </w:ins>
    </w:p>
    <w:p w14:paraId="37FDB0BE" w14:textId="77777777" w:rsidR="00E368A8" w:rsidRPr="008B28EF" w:rsidRDefault="00E368A8" w:rsidP="008B28EF"/>
    <w:sectPr w:rsidR="00E368A8" w:rsidRPr="008B28EF" w:rsidSect="000E2DD9">
      <w:pgSz w:w="11906" w:h="16838"/>
      <w:pgMar w:top="397" w:right="794" w:bottom="340"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E5360"/>
    <w:multiLevelType w:val="hybridMultilevel"/>
    <w:tmpl w:val="8BD29B2E"/>
    <w:lvl w:ilvl="0" w:tplc="04180001">
      <w:start w:val="1"/>
      <w:numFmt w:val="bullet"/>
      <w:lvlText w:val=""/>
      <w:lvlJc w:val="left"/>
      <w:pPr>
        <w:ind w:left="720" w:hanging="360"/>
      </w:pPr>
      <w:rPr>
        <w:rFonts w:ascii="Symbol" w:hAnsi="Symbol" w:hint="default"/>
      </w:rPr>
    </w:lvl>
    <w:lvl w:ilvl="1" w:tplc="DC8A13D6">
      <w:numFmt w:val="bullet"/>
      <w:lvlText w:val="•"/>
      <w:lvlJc w:val="left"/>
      <w:pPr>
        <w:ind w:left="1440" w:hanging="360"/>
      </w:pPr>
      <w:rPr>
        <w:rFonts w:ascii="Calibri" w:eastAsiaTheme="minorHAnsi" w:hAnsi="Calibri" w:cs="Trebuchet MS" w:hint="default"/>
      </w:rPr>
    </w:lvl>
    <w:lvl w:ilvl="2" w:tplc="0418000D">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7367D7"/>
    <w:multiLevelType w:val="hybridMultilevel"/>
    <w:tmpl w:val="01347F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B160C69"/>
    <w:multiLevelType w:val="hybridMultilevel"/>
    <w:tmpl w:val="9D4AB7EE"/>
    <w:lvl w:ilvl="0" w:tplc="04180001">
      <w:start w:val="1"/>
      <w:numFmt w:val="bullet"/>
      <w:lvlText w:val=""/>
      <w:lvlJc w:val="left"/>
      <w:pPr>
        <w:ind w:left="720" w:hanging="360"/>
      </w:pPr>
      <w:rPr>
        <w:rFonts w:ascii="Symbol" w:hAnsi="Symbol" w:hint="default"/>
      </w:rPr>
    </w:lvl>
    <w:lvl w:ilvl="1" w:tplc="DC8A13D6">
      <w:numFmt w:val="bullet"/>
      <w:lvlText w:val="•"/>
      <w:lvlJc w:val="left"/>
      <w:pPr>
        <w:ind w:left="1440" w:hanging="360"/>
      </w:pPr>
      <w:rPr>
        <w:rFonts w:ascii="Calibri" w:eastAsiaTheme="minorHAnsi" w:hAnsi="Calibri" w:cs="Trebuchet MS" w:hint="default"/>
      </w:rPr>
    </w:lvl>
    <w:lvl w:ilvl="2" w:tplc="0418000D">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CD5747A"/>
    <w:multiLevelType w:val="hybridMultilevel"/>
    <w:tmpl w:val="8382BC60"/>
    <w:lvl w:ilvl="0" w:tplc="C5921690">
      <w:numFmt w:val="bullet"/>
      <w:lvlText w:val="-"/>
      <w:lvlJc w:val="left"/>
      <w:pPr>
        <w:ind w:left="786" w:hanging="360"/>
      </w:pPr>
      <w:rPr>
        <w:rFonts w:ascii="Trebuchet MS" w:eastAsiaTheme="minorHAnsi" w:hAnsi="Trebuchet MS" w:cs="Trebuchet MS"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4" w15:restartNumberingAfterBreak="0">
    <w:nsid w:val="0E7D7CA2"/>
    <w:multiLevelType w:val="multilevel"/>
    <w:tmpl w:val="0E7D7CA2"/>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5" w15:restartNumberingAfterBreak="0">
    <w:nsid w:val="0FB24BD9"/>
    <w:multiLevelType w:val="hybridMultilevel"/>
    <w:tmpl w:val="FB5222E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00B1A9F"/>
    <w:multiLevelType w:val="hybridMultilevel"/>
    <w:tmpl w:val="F4E4551A"/>
    <w:lvl w:ilvl="0" w:tplc="04180001">
      <w:start w:val="1"/>
      <w:numFmt w:val="bullet"/>
      <w:lvlText w:val=""/>
      <w:lvlJc w:val="left"/>
      <w:pPr>
        <w:ind w:left="719" w:hanging="360"/>
      </w:pPr>
      <w:rPr>
        <w:rFonts w:ascii="Symbol" w:hAnsi="Symbol" w:hint="default"/>
      </w:rPr>
    </w:lvl>
    <w:lvl w:ilvl="1" w:tplc="04180003" w:tentative="1">
      <w:start w:val="1"/>
      <w:numFmt w:val="bullet"/>
      <w:lvlText w:val="o"/>
      <w:lvlJc w:val="left"/>
      <w:pPr>
        <w:ind w:left="1439" w:hanging="360"/>
      </w:pPr>
      <w:rPr>
        <w:rFonts w:ascii="Courier New" w:hAnsi="Courier New" w:cs="Courier New" w:hint="default"/>
      </w:rPr>
    </w:lvl>
    <w:lvl w:ilvl="2" w:tplc="04180005" w:tentative="1">
      <w:start w:val="1"/>
      <w:numFmt w:val="bullet"/>
      <w:lvlText w:val=""/>
      <w:lvlJc w:val="left"/>
      <w:pPr>
        <w:ind w:left="2159" w:hanging="360"/>
      </w:pPr>
      <w:rPr>
        <w:rFonts w:ascii="Wingdings" w:hAnsi="Wingdings" w:hint="default"/>
      </w:rPr>
    </w:lvl>
    <w:lvl w:ilvl="3" w:tplc="04180001" w:tentative="1">
      <w:start w:val="1"/>
      <w:numFmt w:val="bullet"/>
      <w:lvlText w:val=""/>
      <w:lvlJc w:val="left"/>
      <w:pPr>
        <w:ind w:left="2879" w:hanging="360"/>
      </w:pPr>
      <w:rPr>
        <w:rFonts w:ascii="Symbol" w:hAnsi="Symbol" w:hint="default"/>
      </w:rPr>
    </w:lvl>
    <w:lvl w:ilvl="4" w:tplc="04180003" w:tentative="1">
      <w:start w:val="1"/>
      <w:numFmt w:val="bullet"/>
      <w:lvlText w:val="o"/>
      <w:lvlJc w:val="left"/>
      <w:pPr>
        <w:ind w:left="3599" w:hanging="360"/>
      </w:pPr>
      <w:rPr>
        <w:rFonts w:ascii="Courier New" w:hAnsi="Courier New" w:cs="Courier New" w:hint="default"/>
      </w:rPr>
    </w:lvl>
    <w:lvl w:ilvl="5" w:tplc="04180005" w:tentative="1">
      <w:start w:val="1"/>
      <w:numFmt w:val="bullet"/>
      <w:lvlText w:val=""/>
      <w:lvlJc w:val="left"/>
      <w:pPr>
        <w:ind w:left="4319" w:hanging="360"/>
      </w:pPr>
      <w:rPr>
        <w:rFonts w:ascii="Wingdings" w:hAnsi="Wingdings" w:hint="default"/>
      </w:rPr>
    </w:lvl>
    <w:lvl w:ilvl="6" w:tplc="04180001" w:tentative="1">
      <w:start w:val="1"/>
      <w:numFmt w:val="bullet"/>
      <w:lvlText w:val=""/>
      <w:lvlJc w:val="left"/>
      <w:pPr>
        <w:ind w:left="5039" w:hanging="360"/>
      </w:pPr>
      <w:rPr>
        <w:rFonts w:ascii="Symbol" w:hAnsi="Symbol" w:hint="default"/>
      </w:rPr>
    </w:lvl>
    <w:lvl w:ilvl="7" w:tplc="04180003" w:tentative="1">
      <w:start w:val="1"/>
      <w:numFmt w:val="bullet"/>
      <w:lvlText w:val="o"/>
      <w:lvlJc w:val="left"/>
      <w:pPr>
        <w:ind w:left="5759" w:hanging="360"/>
      </w:pPr>
      <w:rPr>
        <w:rFonts w:ascii="Courier New" w:hAnsi="Courier New" w:cs="Courier New" w:hint="default"/>
      </w:rPr>
    </w:lvl>
    <w:lvl w:ilvl="8" w:tplc="04180005" w:tentative="1">
      <w:start w:val="1"/>
      <w:numFmt w:val="bullet"/>
      <w:lvlText w:val=""/>
      <w:lvlJc w:val="left"/>
      <w:pPr>
        <w:ind w:left="6479" w:hanging="360"/>
      </w:pPr>
      <w:rPr>
        <w:rFonts w:ascii="Wingdings" w:hAnsi="Wingdings" w:hint="default"/>
      </w:rPr>
    </w:lvl>
  </w:abstractNum>
  <w:abstractNum w:abstractNumId="7" w15:restartNumberingAfterBreak="0">
    <w:nsid w:val="12F625AF"/>
    <w:multiLevelType w:val="hybridMultilevel"/>
    <w:tmpl w:val="B64E763E"/>
    <w:lvl w:ilvl="0" w:tplc="04180009">
      <w:start w:val="1"/>
      <w:numFmt w:val="bullet"/>
      <w:lvlText w:val=""/>
      <w:lvlJc w:val="left"/>
      <w:pPr>
        <w:ind w:left="720" w:hanging="360"/>
      </w:pPr>
      <w:rPr>
        <w:rFonts w:ascii="Wingdings" w:hAnsi="Wingdings" w:hint="default"/>
      </w:rPr>
    </w:lvl>
    <w:lvl w:ilvl="1" w:tplc="DC8A13D6">
      <w:numFmt w:val="bullet"/>
      <w:lvlText w:val="•"/>
      <w:lvlJc w:val="left"/>
      <w:pPr>
        <w:ind w:left="1440" w:hanging="360"/>
      </w:pPr>
      <w:rPr>
        <w:rFonts w:ascii="Calibri" w:eastAsiaTheme="minorHAnsi" w:hAnsi="Calibri" w:cs="Trebuchet MS"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4AC472E"/>
    <w:multiLevelType w:val="hybridMultilevel"/>
    <w:tmpl w:val="4E3A5A16"/>
    <w:lvl w:ilvl="0" w:tplc="04180001">
      <w:start w:val="1"/>
      <w:numFmt w:val="bullet"/>
      <w:lvlText w:val=""/>
      <w:lvlJc w:val="left"/>
      <w:pPr>
        <w:ind w:left="1140" w:hanging="360"/>
      </w:pPr>
      <w:rPr>
        <w:rFonts w:ascii="Symbol" w:hAnsi="Symbol" w:hint="default"/>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9" w15:restartNumberingAfterBreak="0">
    <w:nsid w:val="14B75D99"/>
    <w:multiLevelType w:val="hybridMultilevel"/>
    <w:tmpl w:val="171E421E"/>
    <w:lvl w:ilvl="0" w:tplc="E03C0392">
      <w:numFmt w:val="bullet"/>
      <w:lvlText w:val="-"/>
      <w:lvlJc w:val="left"/>
      <w:pPr>
        <w:ind w:left="720" w:hanging="360"/>
      </w:pPr>
      <w:rPr>
        <w:rFonts w:ascii="Trebuchet MS" w:eastAsiaTheme="minorHAnsi" w:hAnsi="Trebuchet MS" w:cs="Trebuchet MS" w:hint="default"/>
        <w:color w:val="C0000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75014DD"/>
    <w:multiLevelType w:val="hybridMultilevel"/>
    <w:tmpl w:val="4F02651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17BC4A14"/>
    <w:multiLevelType w:val="hybridMultilevel"/>
    <w:tmpl w:val="605E6A1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7D20380"/>
    <w:multiLevelType w:val="hybridMultilevel"/>
    <w:tmpl w:val="E07466C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18E00190"/>
    <w:multiLevelType w:val="hybridMultilevel"/>
    <w:tmpl w:val="5662428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A34AA7"/>
    <w:multiLevelType w:val="hybridMultilevel"/>
    <w:tmpl w:val="458C91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DCC485D"/>
    <w:multiLevelType w:val="hybridMultilevel"/>
    <w:tmpl w:val="D2D4934C"/>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266A5B9E"/>
    <w:multiLevelType w:val="hybridMultilevel"/>
    <w:tmpl w:val="2EF4D62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15:restartNumberingAfterBreak="0">
    <w:nsid w:val="2A6D6363"/>
    <w:multiLevelType w:val="hybridMultilevel"/>
    <w:tmpl w:val="16122D1E"/>
    <w:lvl w:ilvl="0" w:tplc="0418000D">
      <w:start w:val="1"/>
      <w:numFmt w:val="bullet"/>
      <w:lvlText w:val=""/>
      <w:lvlJc w:val="left"/>
      <w:pPr>
        <w:ind w:left="1440" w:hanging="360"/>
      </w:pPr>
      <w:rPr>
        <w:rFonts w:ascii="Wingdings" w:hAnsi="Wingdings" w:hint="default"/>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15:restartNumberingAfterBreak="0">
    <w:nsid w:val="2AEF588E"/>
    <w:multiLevelType w:val="hybridMultilevel"/>
    <w:tmpl w:val="8E666986"/>
    <w:lvl w:ilvl="0" w:tplc="96D622BC">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C3C2720"/>
    <w:multiLevelType w:val="hybridMultilevel"/>
    <w:tmpl w:val="0B7A87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07545CB"/>
    <w:multiLevelType w:val="hybridMultilevel"/>
    <w:tmpl w:val="7982DA0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7A858AF"/>
    <w:multiLevelType w:val="hybridMultilevel"/>
    <w:tmpl w:val="DC566348"/>
    <w:lvl w:ilvl="0" w:tplc="04180009">
      <w:start w:val="1"/>
      <w:numFmt w:val="bullet"/>
      <w:lvlText w:val=""/>
      <w:lvlJc w:val="left"/>
      <w:pPr>
        <w:ind w:left="720" w:hanging="360"/>
      </w:pPr>
      <w:rPr>
        <w:rFonts w:ascii="Wingdings" w:hAnsi="Wingdings" w:hint="default"/>
      </w:rPr>
    </w:lvl>
    <w:lvl w:ilvl="1" w:tplc="DC8A13D6">
      <w:numFmt w:val="bullet"/>
      <w:lvlText w:val="•"/>
      <w:lvlJc w:val="left"/>
      <w:pPr>
        <w:ind w:left="1440" w:hanging="360"/>
      </w:pPr>
      <w:rPr>
        <w:rFonts w:ascii="Calibri" w:eastAsiaTheme="minorHAnsi" w:hAnsi="Calibri" w:cs="Trebuchet MS"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C9025B9"/>
    <w:multiLevelType w:val="hybridMultilevel"/>
    <w:tmpl w:val="EC3A0A78"/>
    <w:lvl w:ilvl="0" w:tplc="04180001">
      <w:start w:val="1"/>
      <w:numFmt w:val="bullet"/>
      <w:lvlText w:val=""/>
      <w:lvlJc w:val="left"/>
      <w:pPr>
        <w:ind w:left="720" w:hanging="360"/>
      </w:pPr>
      <w:rPr>
        <w:rFonts w:ascii="Symbol" w:hAnsi="Symbol" w:hint="default"/>
      </w:rPr>
    </w:lvl>
    <w:lvl w:ilvl="1" w:tplc="DC8A13D6">
      <w:numFmt w:val="bullet"/>
      <w:lvlText w:val="•"/>
      <w:lvlJc w:val="left"/>
      <w:pPr>
        <w:ind w:left="1440" w:hanging="360"/>
      </w:pPr>
      <w:rPr>
        <w:rFonts w:ascii="Calibri" w:eastAsiaTheme="minorHAnsi" w:hAnsi="Calibri" w:cs="Trebuchet MS" w:hint="default"/>
      </w:rPr>
    </w:lvl>
    <w:lvl w:ilvl="2" w:tplc="0418000D">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FA841CD"/>
    <w:multiLevelType w:val="hybridMultilevel"/>
    <w:tmpl w:val="364A1F44"/>
    <w:lvl w:ilvl="0" w:tplc="0418000D">
      <w:start w:val="1"/>
      <w:numFmt w:val="bullet"/>
      <w:lvlText w:val=""/>
      <w:lvlJc w:val="left"/>
      <w:pPr>
        <w:ind w:left="1440" w:hanging="360"/>
      </w:pPr>
      <w:rPr>
        <w:rFonts w:ascii="Wingdings" w:hAnsi="Wingdings" w:hint="default"/>
      </w:rPr>
    </w:lvl>
    <w:lvl w:ilvl="1" w:tplc="C5921690">
      <w:numFmt w:val="bullet"/>
      <w:lvlText w:val="-"/>
      <w:lvlJc w:val="left"/>
      <w:pPr>
        <w:ind w:left="2160" w:hanging="360"/>
      </w:pPr>
      <w:rPr>
        <w:rFonts w:ascii="Trebuchet MS" w:eastAsiaTheme="minorHAnsi" w:hAnsi="Trebuchet MS" w:cs="Trebuchet M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43C93E8F"/>
    <w:multiLevelType w:val="hybridMultilevel"/>
    <w:tmpl w:val="0694A7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F1276C"/>
    <w:multiLevelType w:val="hybridMultilevel"/>
    <w:tmpl w:val="4C56DBC8"/>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4FD56F9"/>
    <w:multiLevelType w:val="hybridMultilevel"/>
    <w:tmpl w:val="31247A56"/>
    <w:lvl w:ilvl="0" w:tplc="04090001">
      <w:start w:val="1"/>
      <w:numFmt w:val="bullet"/>
      <w:lvlText w:val=""/>
      <w:lvlJc w:val="left"/>
      <w:pPr>
        <w:ind w:left="720" w:hanging="360"/>
      </w:pPr>
      <w:rPr>
        <w:rFonts w:ascii="Symbol" w:hAnsi="Symbol" w:hint="default"/>
      </w:rPr>
    </w:lvl>
    <w:lvl w:ilvl="1" w:tplc="E8E2BED4">
      <w:numFmt w:val="bullet"/>
      <w:lvlText w:val="•"/>
      <w:lvlJc w:val="left"/>
      <w:pPr>
        <w:ind w:left="1440" w:hanging="360"/>
      </w:pPr>
      <w:rPr>
        <w:rFonts w:ascii="Calibri" w:eastAsiaTheme="minorHAnsi" w:hAnsi="Calibri" w:cstheme="minorBidi"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6B4C7D"/>
    <w:multiLevelType w:val="hybridMultilevel"/>
    <w:tmpl w:val="1798A85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5BE5A16"/>
    <w:multiLevelType w:val="hybridMultilevel"/>
    <w:tmpl w:val="70EC846A"/>
    <w:lvl w:ilvl="0" w:tplc="04180001">
      <w:start w:val="1"/>
      <w:numFmt w:val="bullet"/>
      <w:lvlText w:val=""/>
      <w:lvlJc w:val="left"/>
      <w:pPr>
        <w:ind w:left="2160" w:hanging="360"/>
      </w:pPr>
      <w:rPr>
        <w:rFonts w:ascii="Symbol" w:hAnsi="Symbol"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29" w15:restartNumberingAfterBreak="0">
    <w:nsid w:val="47C937EB"/>
    <w:multiLevelType w:val="hybridMultilevel"/>
    <w:tmpl w:val="CA54992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503123CF"/>
    <w:multiLevelType w:val="hybridMultilevel"/>
    <w:tmpl w:val="02AE0CA6"/>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1" w15:restartNumberingAfterBreak="0">
    <w:nsid w:val="52555AC7"/>
    <w:multiLevelType w:val="hybridMultilevel"/>
    <w:tmpl w:val="955690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C6F4D2A"/>
    <w:multiLevelType w:val="hybridMultilevel"/>
    <w:tmpl w:val="F19CA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656ADA"/>
    <w:multiLevelType w:val="hybridMultilevel"/>
    <w:tmpl w:val="DA9C393C"/>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15:restartNumberingAfterBreak="0">
    <w:nsid w:val="65611702"/>
    <w:multiLevelType w:val="hybridMultilevel"/>
    <w:tmpl w:val="DBB8D6DA"/>
    <w:lvl w:ilvl="0" w:tplc="C5921690">
      <w:numFmt w:val="bullet"/>
      <w:lvlText w:val="-"/>
      <w:lvlJc w:val="left"/>
      <w:pPr>
        <w:ind w:left="720" w:hanging="360"/>
      </w:pPr>
      <w:rPr>
        <w:rFonts w:ascii="Trebuchet MS" w:eastAsiaTheme="minorHAnsi"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A0C236B"/>
    <w:multiLevelType w:val="hybridMultilevel"/>
    <w:tmpl w:val="E26608C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AAA4936"/>
    <w:multiLevelType w:val="hybridMultilevel"/>
    <w:tmpl w:val="CE60B86A"/>
    <w:lvl w:ilvl="0" w:tplc="0418000D">
      <w:start w:val="1"/>
      <w:numFmt w:val="bullet"/>
      <w:lvlText w:val=""/>
      <w:lvlJc w:val="left"/>
      <w:pPr>
        <w:ind w:left="1440" w:hanging="360"/>
      </w:pPr>
      <w:rPr>
        <w:rFonts w:ascii="Wingdings" w:hAnsi="Wingdings" w:hint="default"/>
      </w:rPr>
    </w:lvl>
    <w:lvl w:ilvl="1" w:tplc="C5921690">
      <w:numFmt w:val="bullet"/>
      <w:lvlText w:val="-"/>
      <w:lvlJc w:val="left"/>
      <w:pPr>
        <w:ind w:left="2160" w:hanging="360"/>
      </w:pPr>
      <w:rPr>
        <w:rFonts w:ascii="Trebuchet MS" w:eastAsiaTheme="minorHAnsi" w:hAnsi="Trebuchet MS" w:cs="Trebuchet M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7" w15:restartNumberingAfterBreak="0">
    <w:nsid w:val="6BDD3ABB"/>
    <w:multiLevelType w:val="hybridMultilevel"/>
    <w:tmpl w:val="B3009C5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BE33A4F"/>
    <w:multiLevelType w:val="hybridMultilevel"/>
    <w:tmpl w:val="63E83C1C"/>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D6A56E1"/>
    <w:multiLevelType w:val="hybridMultilevel"/>
    <w:tmpl w:val="82243B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F294A2B"/>
    <w:multiLevelType w:val="hybridMultilevel"/>
    <w:tmpl w:val="0E8EC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607377"/>
    <w:multiLevelType w:val="hybridMultilevel"/>
    <w:tmpl w:val="ED72B1DC"/>
    <w:lvl w:ilvl="0" w:tplc="E03C0392">
      <w:numFmt w:val="bullet"/>
      <w:lvlText w:val="-"/>
      <w:lvlJc w:val="left"/>
      <w:pPr>
        <w:ind w:left="1440" w:hanging="360"/>
      </w:pPr>
      <w:rPr>
        <w:rFonts w:ascii="Trebuchet MS" w:eastAsiaTheme="minorHAnsi" w:hAnsi="Trebuchet MS" w:cs="Trebuchet M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41E6FB3"/>
    <w:multiLevelType w:val="hybridMultilevel"/>
    <w:tmpl w:val="3A88F1F6"/>
    <w:lvl w:ilvl="0" w:tplc="1F6A8BAC">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938216C"/>
    <w:multiLevelType w:val="hybridMultilevel"/>
    <w:tmpl w:val="AF168E9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A061355"/>
    <w:multiLevelType w:val="hybridMultilevel"/>
    <w:tmpl w:val="6A5A8470"/>
    <w:lvl w:ilvl="0" w:tplc="629C8AFE">
      <w:start w:val="1"/>
      <w:numFmt w:val="bullet"/>
      <w:lvlText w:val=""/>
      <w:lvlJc w:val="left"/>
      <w:pPr>
        <w:ind w:left="540" w:hanging="360"/>
      </w:pPr>
      <w:rPr>
        <w:rFonts w:ascii="Wingdings" w:hAnsi="Wingdings" w:hint="default"/>
        <w:color w:val="auto"/>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45" w15:restartNumberingAfterBreak="0">
    <w:nsid w:val="7A624A75"/>
    <w:multiLevelType w:val="hybridMultilevel"/>
    <w:tmpl w:val="5B74ED0A"/>
    <w:lvl w:ilvl="0" w:tplc="04180009">
      <w:start w:val="1"/>
      <w:numFmt w:val="bullet"/>
      <w:lvlText w:val=""/>
      <w:lvlJc w:val="left"/>
      <w:pPr>
        <w:ind w:left="720" w:hanging="360"/>
      </w:pPr>
      <w:rPr>
        <w:rFonts w:ascii="Wingdings" w:hAnsi="Wingdings" w:hint="default"/>
      </w:rPr>
    </w:lvl>
    <w:lvl w:ilvl="1" w:tplc="DC8A13D6">
      <w:numFmt w:val="bullet"/>
      <w:lvlText w:val="•"/>
      <w:lvlJc w:val="left"/>
      <w:pPr>
        <w:ind w:left="1440" w:hanging="360"/>
      </w:pPr>
      <w:rPr>
        <w:rFonts w:ascii="Calibri" w:eastAsiaTheme="minorHAnsi" w:hAnsi="Calibri" w:cs="Trebuchet MS"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D337058"/>
    <w:multiLevelType w:val="hybridMultilevel"/>
    <w:tmpl w:val="81226E6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D516258"/>
    <w:multiLevelType w:val="hybridMultilevel"/>
    <w:tmpl w:val="170CA7F2"/>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DAA2C47"/>
    <w:multiLevelType w:val="hybridMultilevel"/>
    <w:tmpl w:val="CD70DD5E"/>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16cid:durableId="1160541679">
    <w:abstractNumId w:val="48"/>
  </w:num>
  <w:num w:numId="2" w16cid:durableId="759448366">
    <w:abstractNumId w:val="10"/>
  </w:num>
  <w:num w:numId="3" w16cid:durableId="379330558">
    <w:abstractNumId w:val="11"/>
  </w:num>
  <w:num w:numId="4" w16cid:durableId="1304654239">
    <w:abstractNumId w:val="20"/>
  </w:num>
  <w:num w:numId="5" w16cid:durableId="1084227849">
    <w:abstractNumId w:val="44"/>
  </w:num>
  <w:num w:numId="6" w16cid:durableId="70198995">
    <w:abstractNumId w:val="18"/>
  </w:num>
  <w:num w:numId="7" w16cid:durableId="1972663466">
    <w:abstractNumId w:val="42"/>
  </w:num>
  <w:num w:numId="8" w16cid:durableId="186799380">
    <w:abstractNumId w:val="5"/>
  </w:num>
  <w:num w:numId="9" w16cid:durableId="1406415299">
    <w:abstractNumId w:val="8"/>
  </w:num>
  <w:num w:numId="10" w16cid:durableId="992028111">
    <w:abstractNumId w:val="16"/>
  </w:num>
  <w:num w:numId="11" w16cid:durableId="1345862708">
    <w:abstractNumId w:val="28"/>
  </w:num>
  <w:num w:numId="12" w16cid:durableId="1319698841">
    <w:abstractNumId w:val="22"/>
  </w:num>
  <w:num w:numId="13" w16cid:durableId="1049111115">
    <w:abstractNumId w:val="2"/>
  </w:num>
  <w:num w:numId="14" w16cid:durableId="1687443383">
    <w:abstractNumId w:val="0"/>
  </w:num>
  <w:num w:numId="15" w16cid:durableId="1537428929">
    <w:abstractNumId w:val="33"/>
  </w:num>
  <w:num w:numId="16" w16cid:durableId="1121337813">
    <w:abstractNumId w:val="29"/>
  </w:num>
  <w:num w:numId="17" w16cid:durableId="2088111698">
    <w:abstractNumId w:val="27"/>
  </w:num>
  <w:num w:numId="18" w16cid:durableId="683633913">
    <w:abstractNumId w:val="3"/>
  </w:num>
  <w:num w:numId="19" w16cid:durableId="1130168710">
    <w:abstractNumId w:val="34"/>
  </w:num>
  <w:num w:numId="20" w16cid:durableId="1584728921">
    <w:abstractNumId w:val="7"/>
  </w:num>
  <w:num w:numId="21" w16cid:durableId="1268733769">
    <w:abstractNumId w:val="45"/>
  </w:num>
  <w:num w:numId="22" w16cid:durableId="1375347341">
    <w:abstractNumId w:val="21"/>
  </w:num>
  <w:num w:numId="23" w16cid:durableId="650864093">
    <w:abstractNumId w:val="38"/>
  </w:num>
  <w:num w:numId="24" w16cid:durableId="692658960">
    <w:abstractNumId w:val="31"/>
  </w:num>
  <w:num w:numId="25" w16cid:durableId="85421661">
    <w:abstractNumId w:val="6"/>
  </w:num>
  <w:num w:numId="26" w16cid:durableId="511383434">
    <w:abstractNumId w:val="46"/>
  </w:num>
  <w:num w:numId="27" w16cid:durableId="1622346889">
    <w:abstractNumId w:val="26"/>
  </w:num>
  <w:num w:numId="28" w16cid:durableId="912085032">
    <w:abstractNumId w:val="32"/>
  </w:num>
  <w:num w:numId="29" w16cid:durableId="1362510627">
    <w:abstractNumId w:val="24"/>
  </w:num>
  <w:num w:numId="30" w16cid:durableId="383798749">
    <w:abstractNumId w:val="40"/>
  </w:num>
  <w:num w:numId="31" w16cid:durableId="939877350">
    <w:abstractNumId w:val="19"/>
  </w:num>
  <w:num w:numId="32" w16cid:durableId="121309291">
    <w:abstractNumId w:val="37"/>
  </w:num>
  <w:num w:numId="33" w16cid:durableId="1433165003">
    <w:abstractNumId w:val="15"/>
  </w:num>
  <w:num w:numId="34" w16cid:durableId="1380979940">
    <w:abstractNumId w:val="30"/>
  </w:num>
  <w:num w:numId="35" w16cid:durableId="165943400">
    <w:abstractNumId w:val="1"/>
  </w:num>
  <w:num w:numId="36" w16cid:durableId="883834653">
    <w:abstractNumId w:val="17"/>
  </w:num>
  <w:num w:numId="37" w16cid:durableId="1438670339">
    <w:abstractNumId w:val="12"/>
  </w:num>
  <w:num w:numId="38" w16cid:durableId="88553132">
    <w:abstractNumId w:val="36"/>
  </w:num>
  <w:num w:numId="39" w16cid:durableId="2113815825">
    <w:abstractNumId w:val="23"/>
  </w:num>
  <w:num w:numId="40" w16cid:durableId="1728605371">
    <w:abstractNumId w:val="4"/>
  </w:num>
  <w:num w:numId="41" w16cid:durableId="527644847">
    <w:abstractNumId w:val="25"/>
  </w:num>
  <w:num w:numId="42" w16cid:durableId="544372140">
    <w:abstractNumId w:val="43"/>
  </w:num>
  <w:num w:numId="43" w16cid:durableId="1544320017">
    <w:abstractNumId w:val="9"/>
  </w:num>
  <w:num w:numId="44" w16cid:durableId="1402868976">
    <w:abstractNumId w:val="41"/>
  </w:num>
  <w:num w:numId="45" w16cid:durableId="2129279723">
    <w:abstractNumId w:val="47"/>
  </w:num>
  <w:num w:numId="46" w16cid:durableId="1654483000">
    <w:abstractNumId w:val="35"/>
  </w:num>
  <w:num w:numId="47" w16cid:durableId="1120295698">
    <w:abstractNumId w:val="14"/>
  </w:num>
  <w:num w:numId="48" w16cid:durableId="839857028">
    <w:abstractNumId w:val="39"/>
  </w:num>
  <w:num w:numId="49" w16cid:durableId="57628635">
    <w:abstractNumId w:val="13"/>
  </w:num>
  <w:numIdMacAtCleanup w:val="4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odrii Pascanilor">
    <w15:presenceInfo w15:providerId="Windows Live" w15:userId="0a05de6637d105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8A8"/>
    <w:rsid w:val="000765FF"/>
    <w:rsid w:val="000D1867"/>
    <w:rsid w:val="000E2DD9"/>
    <w:rsid w:val="00122A04"/>
    <w:rsid w:val="00270E42"/>
    <w:rsid w:val="0033438A"/>
    <w:rsid w:val="003D7215"/>
    <w:rsid w:val="004241C2"/>
    <w:rsid w:val="004B4566"/>
    <w:rsid w:val="004C3020"/>
    <w:rsid w:val="004F6F0D"/>
    <w:rsid w:val="00507BEC"/>
    <w:rsid w:val="005162BF"/>
    <w:rsid w:val="005B1BA5"/>
    <w:rsid w:val="005B2EC7"/>
    <w:rsid w:val="00693C92"/>
    <w:rsid w:val="007849C1"/>
    <w:rsid w:val="007E461A"/>
    <w:rsid w:val="007F7F25"/>
    <w:rsid w:val="00857C1D"/>
    <w:rsid w:val="008B28EF"/>
    <w:rsid w:val="009A1F59"/>
    <w:rsid w:val="009B70E0"/>
    <w:rsid w:val="00B713B0"/>
    <w:rsid w:val="00C21BA4"/>
    <w:rsid w:val="00C22C03"/>
    <w:rsid w:val="00DA24CE"/>
    <w:rsid w:val="00E368A8"/>
    <w:rsid w:val="00E47409"/>
    <w:rsid w:val="00E53D34"/>
    <w:rsid w:val="00E616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5C2BB"/>
  <w15:chartTrackingRefBased/>
  <w15:docId w15:val="{629ADCCF-ED21-4467-8A18-D4D50F0E2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4</Pages>
  <Words>1857</Words>
  <Characters>10777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Codrii Pascanilor</dc:creator>
  <cp:keywords/>
  <dc:description/>
  <cp:lastModifiedBy>Codrii Pascanilor</cp:lastModifiedBy>
  <cp:revision>12</cp:revision>
  <cp:lastPrinted>2021-07-20T12:55:00Z</cp:lastPrinted>
  <dcterms:created xsi:type="dcterms:W3CDTF">2021-10-18T08:56:00Z</dcterms:created>
  <dcterms:modified xsi:type="dcterms:W3CDTF">2024-06-19T07:08:00Z</dcterms:modified>
</cp:coreProperties>
</file>